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06FAD8" w14:textId="5AC32162" w:rsidR="006C29FD" w:rsidRDefault="00EA303D" w:rsidP="0079180F">
      <w:pPr>
        <w:spacing w:before="900" w:line="400" w:lineRule="exact"/>
        <w:jc w:val="center"/>
        <w:rPr>
          <w:b/>
          <w:sz w:val="32"/>
          <w:szCs w:val="32"/>
        </w:rPr>
      </w:pPr>
      <w:r>
        <w:rPr>
          <w:noProof/>
        </w:rPr>
        <w:drawing>
          <wp:anchor distT="0" distB="0" distL="114300" distR="114300" simplePos="0" relativeHeight="251662336" behindDoc="1" locked="0" layoutInCell="1" allowOverlap="1" wp14:anchorId="634B792F" wp14:editId="3D48CAE0">
            <wp:simplePos x="0" y="0"/>
            <wp:positionH relativeFrom="margin">
              <wp:align>center</wp:align>
            </wp:positionH>
            <wp:positionV relativeFrom="paragraph">
              <wp:posOffset>589329</wp:posOffset>
            </wp:positionV>
            <wp:extent cx="2286000" cy="2292350"/>
            <wp:effectExtent l="0" t="0" r="0" b="0"/>
            <wp:wrapNone/>
            <wp:docPr id="3" name="Obraz 3"/>
            <wp:cNvGraphicFramePr/>
            <a:graphic xmlns:a="http://schemas.openxmlformats.org/drawingml/2006/main">
              <a:graphicData uri="http://schemas.openxmlformats.org/drawingml/2006/picture">
                <pic:pic xmlns:pic="http://schemas.openxmlformats.org/drawingml/2006/picture">
                  <pic:nvPicPr>
                    <pic:cNvPr id="3" name="Obraz 3"/>
                    <pic:cNvPicPr/>
                  </pic:nvPicPr>
                  <pic:blipFill>
                    <a:blip r:embed="rId11">
                      <a:extLst>
                        <a:ext uri="{28A0092B-C50C-407E-A947-70E740481C1C}">
                          <a14:useLocalDpi xmlns:a14="http://schemas.microsoft.com/office/drawing/2010/main" val="0"/>
                        </a:ext>
                      </a:extLst>
                    </a:blip>
                    <a:stretch>
                      <a:fillRect/>
                    </a:stretch>
                  </pic:blipFill>
                  <pic:spPr>
                    <a:xfrm>
                      <a:off x="0" y="0"/>
                      <a:ext cx="2286000" cy="2292350"/>
                    </a:xfrm>
                    <a:prstGeom prst="rect">
                      <a:avLst/>
                    </a:prstGeom>
                  </pic:spPr>
                </pic:pic>
              </a:graphicData>
            </a:graphic>
          </wp:anchor>
        </w:drawing>
      </w:r>
    </w:p>
    <w:p w14:paraId="66D1F819" w14:textId="31C9DB33" w:rsidR="006C29FD" w:rsidRDefault="006C29FD" w:rsidP="0079180F">
      <w:pPr>
        <w:spacing w:before="900" w:line="400" w:lineRule="exact"/>
        <w:jc w:val="center"/>
        <w:rPr>
          <w:b/>
          <w:sz w:val="32"/>
          <w:szCs w:val="32"/>
        </w:rPr>
      </w:pPr>
    </w:p>
    <w:p w14:paraId="2315A20F" w14:textId="4090B6DB" w:rsidR="00D6485A" w:rsidRDefault="00D6485A" w:rsidP="0079180F">
      <w:pPr>
        <w:spacing w:before="900" w:line="400" w:lineRule="exact"/>
        <w:jc w:val="center"/>
        <w:rPr>
          <w:b/>
          <w:sz w:val="32"/>
          <w:szCs w:val="32"/>
        </w:rPr>
      </w:pPr>
    </w:p>
    <w:p w14:paraId="33FB7300" w14:textId="77777777" w:rsidR="00D6485A" w:rsidRDefault="00D6485A" w:rsidP="0079180F">
      <w:pPr>
        <w:spacing w:before="900" w:line="400" w:lineRule="exact"/>
        <w:jc w:val="center"/>
        <w:rPr>
          <w:b/>
          <w:sz w:val="32"/>
          <w:szCs w:val="32"/>
        </w:rPr>
      </w:pPr>
    </w:p>
    <w:p w14:paraId="2027C9CD" w14:textId="26A57162" w:rsidR="00850AF4" w:rsidRPr="00850AF4" w:rsidRDefault="00850AF4" w:rsidP="0079180F">
      <w:pPr>
        <w:spacing w:before="900" w:line="400" w:lineRule="exact"/>
        <w:jc w:val="center"/>
        <w:rPr>
          <w:b/>
          <w:sz w:val="32"/>
          <w:szCs w:val="32"/>
        </w:rPr>
      </w:pPr>
      <w:r w:rsidRPr="00850AF4">
        <w:rPr>
          <w:b/>
          <w:sz w:val="32"/>
          <w:szCs w:val="32"/>
        </w:rPr>
        <w:t xml:space="preserve">SPECYFIKACJA </w:t>
      </w:r>
    </w:p>
    <w:p w14:paraId="31757479" w14:textId="77777777" w:rsidR="006D68AD" w:rsidRDefault="00850AF4" w:rsidP="0079180F">
      <w:pPr>
        <w:spacing w:after="1600" w:line="400" w:lineRule="exact"/>
        <w:jc w:val="center"/>
        <w:rPr>
          <w:b/>
          <w:sz w:val="32"/>
          <w:szCs w:val="32"/>
        </w:rPr>
      </w:pPr>
      <w:r w:rsidRPr="00850AF4">
        <w:rPr>
          <w:b/>
          <w:sz w:val="32"/>
          <w:szCs w:val="32"/>
        </w:rPr>
        <w:t>WARUNKÓW ZAMÓWIENIA</w:t>
      </w:r>
    </w:p>
    <w:p w14:paraId="020205E0" w14:textId="35E19B95" w:rsidR="00F40506" w:rsidRDefault="00F40506" w:rsidP="00F40506">
      <w:pPr>
        <w:spacing w:line="276" w:lineRule="auto"/>
        <w:jc w:val="center"/>
        <w:rPr>
          <w:rFonts w:cs="Arial"/>
          <w:smallCaps/>
          <w:sz w:val="20"/>
          <w:szCs w:val="20"/>
        </w:rPr>
      </w:pPr>
      <w:r w:rsidRPr="00CD58B8">
        <w:rPr>
          <w:rFonts w:cs="Arial"/>
          <w:smallCaps/>
          <w:sz w:val="20"/>
          <w:szCs w:val="20"/>
        </w:rPr>
        <w:t>W POSTĘPOWANIU O UDZIELENIE ZAMÓWIENIA NIEPUBLICZNEGO PROWADZON</w:t>
      </w:r>
      <w:r w:rsidR="00D75150">
        <w:rPr>
          <w:rFonts w:cs="Arial"/>
          <w:smallCaps/>
          <w:sz w:val="20"/>
          <w:szCs w:val="20"/>
        </w:rPr>
        <w:t>YM</w:t>
      </w:r>
      <w:r w:rsidRPr="00CD58B8">
        <w:rPr>
          <w:rFonts w:cs="Arial"/>
          <w:smallCaps/>
          <w:sz w:val="20"/>
          <w:szCs w:val="20"/>
        </w:rPr>
        <w:t xml:space="preserve"> </w:t>
      </w:r>
      <w:r w:rsidRPr="00CD58B8">
        <w:rPr>
          <w:rFonts w:cs="Arial"/>
          <w:smallCaps/>
          <w:sz w:val="20"/>
          <w:szCs w:val="20"/>
        </w:rPr>
        <w:br/>
        <w:t>W TRYBIE PRZETARGU NIEOGRANICZONEGO</w:t>
      </w:r>
    </w:p>
    <w:p w14:paraId="2B1A8117" w14:textId="77777777" w:rsidR="000E04AA" w:rsidRPr="00CD58B8" w:rsidRDefault="000E04AA" w:rsidP="00F40506">
      <w:pPr>
        <w:spacing w:line="276" w:lineRule="auto"/>
        <w:jc w:val="center"/>
        <w:rPr>
          <w:rFonts w:cs="Arial"/>
          <w:smallCaps/>
          <w:strike/>
          <w:sz w:val="20"/>
          <w:szCs w:val="20"/>
        </w:rPr>
      </w:pPr>
    </w:p>
    <w:p w14:paraId="22A81388" w14:textId="5338FF2A" w:rsidR="00F40506" w:rsidRDefault="00650149" w:rsidP="00F40506">
      <w:pPr>
        <w:spacing w:line="276" w:lineRule="auto"/>
        <w:jc w:val="center"/>
        <w:rPr>
          <w:rFonts w:cs="Arial"/>
          <w:sz w:val="20"/>
          <w:szCs w:val="20"/>
        </w:rPr>
      </w:pPr>
      <w:r>
        <w:rPr>
          <w:rFonts w:cs="Arial"/>
          <w:sz w:val="20"/>
          <w:szCs w:val="20"/>
        </w:rPr>
        <w:t>pn</w:t>
      </w:r>
      <w:r w:rsidR="00971612">
        <w:rPr>
          <w:rFonts w:cs="Arial"/>
          <w:sz w:val="20"/>
          <w:szCs w:val="20"/>
        </w:rPr>
        <w:t>.</w:t>
      </w:r>
      <w:r w:rsidR="00F40506" w:rsidRPr="00CD58B8">
        <w:rPr>
          <w:rFonts w:cs="Arial"/>
          <w:sz w:val="20"/>
          <w:szCs w:val="20"/>
        </w:rPr>
        <w:t xml:space="preserve"> </w:t>
      </w:r>
      <w:r w:rsidR="00F40506" w:rsidRPr="00BF3DDB">
        <w:rPr>
          <w:rFonts w:cs="Arial"/>
          <w:sz w:val="20"/>
          <w:szCs w:val="20"/>
        </w:rPr>
        <w:t>„</w:t>
      </w:r>
      <w:r w:rsidR="00D3634C" w:rsidRPr="00D3634C">
        <w:rPr>
          <w:rFonts w:cs="Arial"/>
          <w:b/>
          <w:sz w:val="20"/>
          <w:szCs w:val="20"/>
        </w:rPr>
        <w:t>Świadczenie usługi przewozu dwóch zestawów CNG dwoma ciągnikami siodłowymi wraz z</w:t>
      </w:r>
      <w:r w:rsidR="00D3634C">
        <w:rPr>
          <w:rFonts w:cs="Arial"/>
          <w:b/>
          <w:sz w:val="20"/>
          <w:szCs w:val="20"/>
        </w:rPr>
        <w:t> </w:t>
      </w:r>
      <w:r w:rsidR="00D3634C" w:rsidRPr="00D3634C">
        <w:rPr>
          <w:rFonts w:cs="Arial"/>
          <w:b/>
          <w:sz w:val="20"/>
          <w:szCs w:val="20"/>
        </w:rPr>
        <w:t>obsługą</w:t>
      </w:r>
      <w:r w:rsidR="00F40506" w:rsidRPr="00BF3DDB">
        <w:rPr>
          <w:rFonts w:cs="Arial"/>
          <w:sz w:val="20"/>
          <w:szCs w:val="20"/>
        </w:rPr>
        <w:t>”</w:t>
      </w:r>
    </w:p>
    <w:p w14:paraId="285C1104" w14:textId="77777777" w:rsidR="000E04AA" w:rsidRPr="00BF3DDB" w:rsidRDefault="000E04AA" w:rsidP="00F40506">
      <w:pPr>
        <w:spacing w:line="276" w:lineRule="auto"/>
        <w:jc w:val="center"/>
        <w:rPr>
          <w:rFonts w:cs="Arial"/>
          <w:sz w:val="20"/>
          <w:szCs w:val="20"/>
        </w:rPr>
      </w:pPr>
    </w:p>
    <w:p w14:paraId="12F78E3F" w14:textId="3B149290" w:rsidR="0036194A" w:rsidRDefault="00B17E22" w:rsidP="0036194A">
      <w:pPr>
        <w:spacing w:line="276" w:lineRule="auto"/>
        <w:jc w:val="center"/>
        <w:rPr>
          <w:rFonts w:cs="Arial"/>
          <w:sz w:val="20"/>
          <w:szCs w:val="20"/>
        </w:rPr>
      </w:pPr>
      <w:r>
        <w:rPr>
          <w:rFonts w:cs="Arial"/>
          <w:sz w:val="20"/>
          <w:szCs w:val="20"/>
        </w:rPr>
        <w:t>N</w:t>
      </w:r>
      <w:r w:rsidR="00BF3DDB" w:rsidRPr="00BF3DDB">
        <w:rPr>
          <w:rFonts w:cs="Arial"/>
          <w:sz w:val="20"/>
          <w:szCs w:val="20"/>
        </w:rPr>
        <w:t xml:space="preserve">umer postępowania: </w:t>
      </w:r>
      <w:r w:rsidR="00D3634C" w:rsidRPr="00D3634C">
        <w:rPr>
          <w:rFonts w:cs="Arial"/>
          <w:b/>
          <w:sz w:val="20"/>
          <w:szCs w:val="20"/>
        </w:rPr>
        <w:t>NP/ORLEN/25/1186/OS/EU</w:t>
      </w:r>
    </w:p>
    <w:p w14:paraId="5F096ABA" w14:textId="31B3F30F" w:rsidR="0036194A" w:rsidRDefault="0036194A" w:rsidP="0036194A">
      <w:pPr>
        <w:spacing w:line="276" w:lineRule="auto"/>
        <w:jc w:val="center"/>
        <w:rPr>
          <w:rFonts w:cs="Arial"/>
          <w:sz w:val="20"/>
          <w:szCs w:val="20"/>
        </w:rPr>
      </w:pPr>
    </w:p>
    <w:p w14:paraId="5F804C48" w14:textId="478FA97E" w:rsidR="0036194A" w:rsidRDefault="0036194A" w:rsidP="0036194A">
      <w:pPr>
        <w:spacing w:line="276" w:lineRule="auto"/>
        <w:jc w:val="center"/>
        <w:rPr>
          <w:rFonts w:cs="Arial"/>
          <w:sz w:val="20"/>
          <w:szCs w:val="20"/>
        </w:rPr>
      </w:pPr>
    </w:p>
    <w:p w14:paraId="6D66264E" w14:textId="758B13EA" w:rsidR="0036194A" w:rsidRDefault="0036194A" w:rsidP="0036194A">
      <w:pPr>
        <w:spacing w:line="276" w:lineRule="auto"/>
        <w:jc w:val="center"/>
        <w:rPr>
          <w:rFonts w:cs="Arial"/>
          <w:sz w:val="20"/>
          <w:szCs w:val="20"/>
        </w:rPr>
      </w:pPr>
    </w:p>
    <w:p w14:paraId="7387F9B5" w14:textId="50778825" w:rsidR="0036194A" w:rsidRDefault="0036194A" w:rsidP="0036194A">
      <w:pPr>
        <w:spacing w:line="276" w:lineRule="auto"/>
        <w:jc w:val="center"/>
        <w:rPr>
          <w:rFonts w:cs="Arial"/>
          <w:sz w:val="20"/>
          <w:szCs w:val="20"/>
        </w:rPr>
      </w:pPr>
    </w:p>
    <w:p w14:paraId="14AEE470" w14:textId="70294313" w:rsidR="0036194A" w:rsidRDefault="0036194A" w:rsidP="0036194A">
      <w:pPr>
        <w:spacing w:line="276" w:lineRule="auto"/>
        <w:jc w:val="center"/>
        <w:rPr>
          <w:rFonts w:cs="Arial"/>
          <w:sz w:val="20"/>
          <w:szCs w:val="20"/>
        </w:rPr>
      </w:pPr>
    </w:p>
    <w:p w14:paraId="79FF1C78" w14:textId="4AF42F70" w:rsidR="0036194A" w:rsidRDefault="0036194A" w:rsidP="0036194A">
      <w:pPr>
        <w:spacing w:line="276" w:lineRule="auto"/>
        <w:jc w:val="center"/>
        <w:rPr>
          <w:rFonts w:cs="Arial"/>
          <w:sz w:val="20"/>
          <w:szCs w:val="20"/>
        </w:rPr>
      </w:pPr>
    </w:p>
    <w:p w14:paraId="14CCC1AB" w14:textId="6DA77DD3" w:rsidR="0036194A" w:rsidRDefault="0036194A" w:rsidP="0036194A">
      <w:pPr>
        <w:spacing w:line="276" w:lineRule="auto"/>
        <w:jc w:val="center"/>
        <w:rPr>
          <w:rFonts w:cs="Arial"/>
          <w:sz w:val="20"/>
          <w:szCs w:val="20"/>
        </w:rPr>
      </w:pPr>
    </w:p>
    <w:p w14:paraId="4D930B73" w14:textId="5C74C887" w:rsidR="0036194A" w:rsidRDefault="0036194A" w:rsidP="0036194A">
      <w:pPr>
        <w:spacing w:line="276" w:lineRule="auto"/>
        <w:jc w:val="center"/>
        <w:rPr>
          <w:rFonts w:cs="Arial"/>
          <w:sz w:val="20"/>
          <w:szCs w:val="20"/>
        </w:rPr>
      </w:pPr>
    </w:p>
    <w:p w14:paraId="073DC67A" w14:textId="55CF9286" w:rsidR="0036194A" w:rsidRDefault="0036194A" w:rsidP="0036194A">
      <w:pPr>
        <w:spacing w:line="276" w:lineRule="auto"/>
        <w:jc w:val="center"/>
        <w:rPr>
          <w:rFonts w:cs="Arial"/>
          <w:sz w:val="20"/>
          <w:szCs w:val="20"/>
        </w:rPr>
      </w:pPr>
    </w:p>
    <w:p w14:paraId="1734F6CC" w14:textId="625F5620" w:rsidR="0036194A" w:rsidRPr="0036194A" w:rsidRDefault="0036194A" w:rsidP="0036194A">
      <w:pPr>
        <w:spacing w:line="276" w:lineRule="auto"/>
        <w:jc w:val="center"/>
        <w:rPr>
          <w:rFonts w:cs="Arial"/>
          <w:sz w:val="20"/>
          <w:szCs w:val="20"/>
        </w:rPr>
      </w:pPr>
      <w:r w:rsidRPr="0036194A">
        <w:rPr>
          <w:rFonts w:cs="Arial"/>
          <w:sz w:val="20"/>
          <w:szCs w:val="20"/>
        </w:rPr>
        <w:t>Warszawa, 20</w:t>
      </w:r>
      <w:r w:rsidR="00D3634C">
        <w:rPr>
          <w:rFonts w:cs="Arial"/>
          <w:sz w:val="20"/>
          <w:szCs w:val="20"/>
        </w:rPr>
        <w:t>25</w:t>
      </w:r>
      <w:r w:rsidRPr="0036194A">
        <w:rPr>
          <w:rFonts w:cs="Arial"/>
          <w:sz w:val="20"/>
          <w:szCs w:val="20"/>
        </w:rPr>
        <w:t xml:space="preserve"> r.</w:t>
      </w:r>
    </w:p>
    <w:p w14:paraId="037CB6F9" w14:textId="77777777" w:rsidR="00A638B9" w:rsidRDefault="00A638B9">
      <w:pPr>
        <w:spacing w:line="240" w:lineRule="auto"/>
        <w:jc w:val="left"/>
        <w:rPr>
          <w:rFonts w:cs="Arial"/>
          <w:b/>
          <w:bCs/>
          <w:sz w:val="20"/>
          <w:szCs w:val="20"/>
        </w:rPr>
      </w:pPr>
      <w:r>
        <w:br w:type="page"/>
      </w:r>
    </w:p>
    <w:p w14:paraId="319D0E36" w14:textId="271C4B2D" w:rsidR="00F40506" w:rsidRPr="00F40506" w:rsidRDefault="00F40506" w:rsidP="001F74AF">
      <w:pPr>
        <w:pStyle w:val="Dzia"/>
      </w:pPr>
      <w:r w:rsidRPr="00F40506">
        <w:lastRenderedPageBreak/>
        <w:t>Dział I</w:t>
      </w:r>
    </w:p>
    <w:p w14:paraId="71370CC6" w14:textId="77777777" w:rsidR="00F40506" w:rsidRPr="00F40506" w:rsidRDefault="00F40506" w:rsidP="001F74AF">
      <w:pPr>
        <w:pStyle w:val="Dzia"/>
      </w:pPr>
      <w:r w:rsidRPr="00F40506">
        <w:t>Postanowienia ogólne</w:t>
      </w:r>
    </w:p>
    <w:p w14:paraId="495D270D" w14:textId="77777777" w:rsidR="00163B95" w:rsidRPr="00C24A40" w:rsidRDefault="00163B95" w:rsidP="004F4CEF">
      <w:pPr>
        <w:pStyle w:val="Styl1"/>
      </w:pPr>
      <w:r w:rsidRPr="00C24A40">
        <w:t>Zamawiający</w:t>
      </w:r>
    </w:p>
    <w:p w14:paraId="37290734" w14:textId="2D5A7228" w:rsidR="00AF5E90" w:rsidRPr="00275DFA" w:rsidRDefault="00AF5E90" w:rsidP="00A073D9">
      <w:pPr>
        <w:autoSpaceDE w:val="0"/>
        <w:autoSpaceDN w:val="0"/>
        <w:adjustRightInd w:val="0"/>
        <w:spacing w:line="259" w:lineRule="auto"/>
        <w:ind w:left="432"/>
        <w:rPr>
          <w:rFonts w:cs="Arial"/>
          <w:sz w:val="20"/>
          <w:szCs w:val="20"/>
        </w:rPr>
      </w:pPr>
      <w:r w:rsidRPr="00275DFA">
        <w:rPr>
          <w:rFonts w:cs="Arial"/>
          <w:sz w:val="20"/>
          <w:szCs w:val="20"/>
        </w:rPr>
        <w:t>ORLEN Spółk</w:t>
      </w:r>
      <w:r>
        <w:rPr>
          <w:rFonts w:cs="Arial"/>
          <w:sz w:val="20"/>
          <w:szCs w:val="20"/>
        </w:rPr>
        <w:t>a</w:t>
      </w:r>
      <w:r w:rsidRPr="00275DFA">
        <w:rPr>
          <w:rFonts w:cs="Arial"/>
          <w:sz w:val="20"/>
          <w:szCs w:val="20"/>
        </w:rPr>
        <w:t xml:space="preserve"> Akcy</w:t>
      </w:r>
      <w:r>
        <w:rPr>
          <w:rFonts w:cs="Arial"/>
          <w:sz w:val="20"/>
          <w:szCs w:val="20"/>
        </w:rPr>
        <w:t>jna</w:t>
      </w:r>
      <w:r w:rsidRPr="00275DFA">
        <w:rPr>
          <w:rFonts w:cs="Arial"/>
          <w:sz w:val="20"/>
          <w:szCs w:val="20"/>
        </w:rPr>
        <w:t xml:space="preserve"> </w:t>
      </w:r>
    </w:p>
    <w:p w14:paraId="512EAF76" w14:textId="77777777" w:rsidR="00AF5E90" w:rsidRPr="00275DFA" w:rsidRDefault="00AF5E90" w:rsidP="00A073D9">
      <w:pPr>
        <w:spacing w:line="259" w:lineRule="auto"/>
        <w:ind w:left="432"/>
        <w:rPr>
          <w:rFonts w:cs="Arial"/>
          <w:sz w:val="20"/>
          <w:szCs w:val="20"/>
        </w:rPr>
      </w:pPr>
      <w:r w:rsidRPr="00275DFA">
        <w:rPr>
          <w:rFonts w:cs="Arial"/>
          <w:sz w:val="20"/>
          <w:szCs w:val="20"/>
        </w:rPr>
        <w:t>ul. Chemików 7</w:t>
      </w:r>
    </w:p>
    <w:p w14:paraId="070E32DD" w14:textId="0585F614" w:rsidR="00AF5E90" w:rsidRDefault="00AF5E90" w:rsidP="00A073D9">
      <w:pPr>
        <w:spacing w:line="259" w:lineRule="auto"/>
        <w:ind w:left="432"/>
        <w:rPr>
          <w:rFonts w:cs="Arial"/>
          <w:sz w:val="20"/>
          <w:szCs w:val="20"/>
        </w:rPr>
      </w:pPr>
      <w:r w:rsidRPr="00275DFA">
        <w:rPr>
          <w:rFonts w:cs="Arial"/>
          <w:sz w:val="20"/>
          <w:szCs w:val="20"/>
        </w:rPr>
        <w:t>09-411 Płock</w:t>
      </w:r>
    </w:p>
    <w:p w14:paraId="057868AE" w14:textId="77777777" w:rsidR="007B2C37" w:rsidRDefault="007B2C37" w:rsidP="00A073D9">
      <w:pPr>
        <w:spacing w:line="259" w:lineRule="auto"/>
        <w:ind w:left="432"/>
        <w:rPr>
          <w:rFonts w:cs="Arial"/>
          <w:sz w:val="20"/>
          <w:szCs w:val="20"/>
        </w:rPr>
      </w:pPr>
      <w:r>
        <w:rPr>
          <w:rFonts w:cs="Arial"/>
          <w:sz w:val="20"/>
          <w:szCs w:val="20"/>
        </w:rPr>
        <w:t>Wpisany do Krajowego Rejestru Sądowego prowadzonego przez Sąd Rejonowy dla Łodzi –Śródmieścia w Łodzi</w:t>
      </w:r>
    </w:p>
    <w:p w14:paraId="77548DEF" w14:textId="77777777" w:rsidR="007B2C37" w:rsidRDefault="007B2C37" w:rsidP="00A073D9">
      <w:pPr>
        <w:spacing w:line="259" w:lineRule="auto"/>
        <w:ind w:left="432"/>
        <w:rPr>
          <w:rFonts w:cs="Arial"/>
          <w:sz w:val="20"/>
          <w:szCs w:val="20"/>
        </w:rPr>
      </w:pPr>
      <w:r>
        <w:rPr>
          <w:rFonts w:cs="Arial"/>
          <w:sz w:val="20"/>
          <w:szCs w:val="20"/>
        </w:rPr>
        <w:t>XX Wydział Gospodarczy pod numerem: 0000028860</w:t>
      </w:r>
    </w:p>
    <w:p w14:paraId="7F3E110A" w14:textId="10038B38" w:rsidR="007B2C37" w:rsidRPr="00275DFA" w:rsidRDefault="007B2C37" w:rsidP="00077A3C">
      <w:pPr>
        <w:spacing w:after="200" w:line="259" w:lineRule="auto"/>
        <w:ind w:left="431"/>
        <w:rPr>
          <w:rFonts w:cs="Arial"/>
          <w:sz w:val="20"/>
          <w:szCs w:val="20"/>
        </w:rPr>
      </w:pPr>
      <w:r>
        <w:rPr>
          <w:rFonts w:cs="Arial"/>
          <w:sz w:val="20"/>
          <w:szCs w:val="20"/>
        </w:rPr>
        <w:t xml:space="preserve">NIP: 774-00-01-454, </w:t>
      </w:r>
      <w:r w:rsidR="009B5D07" w:rsidRPr="009B5D07">
        <w:rPr>
          <w:rFonts w:cs="Arial"/>
          <w:sz w:val="20"/>
          <w:szCs w:val="20"/>
        </w:rPr>
        <w:t>BDO 000007103</w:t>
      </w:r>
      <w:r w:rsidR="009B5D07">
        <w:rPr>
          <w:rFonts w:cs="Arial"/>
          <w:sz w:val="20"/>
          <w:szCs w:val="20"/>
        </w:rPr>
        <w:t xml:space="preserve">, </w:t>
      </w:r>
      <w:r>
        <w:rPr>
          <w:rFonts w:cs="Arial"/>
          <w:sz w:val="20"/>
          <w:szCs w:val="20"/>
        </w:rPr>
        <w:t>kapitał zakładowy/kapitał wpłacony: 1 451 177 561,25 zł</w:t>
      </w:r>
    </w:p>
    <w:p w14:paraId="3A1107A5" w14:textId="77777777" w:rsidR="00AF5E90" w:rsidRPr="00C17EFC" w:rsidRDefault="00AF5E90" w:rsidP="00A073D9">
      <w:pPr>
        <w:spacing w:line="259" w:lineRule="auto"/>
        <w:ind w:left="432"/>
        <w:rPr>
          <w:rStyle w:val="Hipercze"/>
          <w:rFonts w:cs="Arial"/>
          <w:color w:val="auto"/>
          <w:sz w:val="20"/>
          <w:szCs w:val="20"/>
          <w:u w:val="none"/>
        </w:rPr>
      </w:pPr>
      <w:r w:rsidRPr="00C17EFC">
        <w:rPr>
          <w:rStyle w:val="Hipercze"/>
          <w:rFonts w:cs="Arial"/>
          <w:color w:val="auto"/>
          <w:sz w:val="20"/>
          <w:szCs w:val="20"/>
          <w:u w:val="none"/>
        </w:rPr>
        <w:t>Postępowanie prowadzane jest przez:</w:t>
      </w:r>
    </w:p>
    <w:p w14:paraId="3A5F0887" w14:textId="77777777" w:rsidR="00AF5E90" w:rsidRPr="00C17EFC" w:rsidRDefault="00AF5E90" w:rsidP="00A073D9">
      <w:pPr>
        <w:spacing w:line="259" w:lineRule="auto"/>
        <w:ind w:left="432"/>
        <w:rPr>
          <w:rStyle w:val="Hipercze"/>
          <w:rFonts w:cs="Arial"/>
          <w:color w:val="auto"/>
          <w:sz w:val="20"/>
          <w:szCs w:val="20"/>
          <w:u w:val="none"/>
        </w:rPr>
      </w:pPr>
      <w:r w:rsidRPr="00C17EFC">
        <w:rPr>
          <w:rStyle w:val="Hipercze"/>
          <w:rFonts w:cs="Arial"/>
          <w:color w:val="auto"/>
          <w:sz w:val="20"/>
          <w:szCs w:val="20"/>
          <w:u w:val="none"/>
        </w:rPr>
        <w:t>Oddział Centralny Polskie Górnictwo Naftowe i Gazownictwo w Warszawie</w:t>
      </w:r>
    </w:p>
    <w:p w14:paraId="6AD6F6BC" w14:textId="77777777" w:rsidR="00AF5E90" w:rsidRPr="00C17EFC" w:rsidRDefault="00AF5E90" w:rsidP="00A073D9">
      <w:pPr>
        <w:spacing w:line="259" w:lineRule="auto"/>
        <w:ind w:left="432"/>
        <w:rPr>
          <w:rStyle w:val="Hipercze"/>
          <w:rFonts w:cs="Arial"/>
          <w:color w:val="auto"/>
          <w:sz w:val="20"/>
          <w:szCs w:val="20"/>
          <w:u w:val="none"/>
        </w:rPr>
      </w:pPr>
      <w:r w:rsidRPr="00C17EFC">
        <w:rPr>
          <w:rStyle w:val="Hipercze"/>
          <w:rFonts w:cs="Arial"/>
          <w:color w:val="auto"/>
          <w:sz w:val="20"/>
          <w:szCs w:val="20"/>
          <w:u w:val="none"/>
        </w:rPr>
        <w:t>ul. Marcina Kasprzaka 25</w:t>
      </w:r>
    </w:p>
    <w:p w14:paraId="53C48661" w14:textId="77777777" w:rsidR="00AF5E90" w:rsidRPr="00C17EFC" w:rsidRDefault="00AF5E90" w:rsidP="00077A3C">
      <w:pPr>
        <w:spacing w:after="200" w:line="259" w:lineRule="auto"/>
        <w:ind w:left="431"/>
        <w:rPr>
          <w:rStyle w:val="Hipercze"/>
          <w:rFonts w:cs="Arial"/>
          <w:color w:val="auto"/>
          <w:sz w:val="20"/>
          <w:szCs w:val="20"/>
          <w:u w:val="none"/>
        </w:rPr>
      </w:pPr>
      <w:r w:rsidRPr="00C17EFC">
        <w:rPr>
          <w:rStyle w:val="Hipercze"/>
          <w:rFonts w:cs="Arial"/>
          <w:color w:val="auto"/>
          <w:sz w:val="20"/>
          <w:szCs w:val="20"/>
          <w:u w:val="none"/>
        </w:rPr>
        <w:t>01-224 Warszawa</w:t>
      </w:r>
    </w:p>
    <w:p w14:paraId="3A960CC8" w14:textId="77777777" w:rsidR="00F40506" w:rsidRPr="00C17EFC" w:rsidRDefault="00F40506" w:rsidP="00A073D9">
      <w:pPr>
        <w:spacing w:line="259" w:lineRule="auto"/>
        <w:ind w:left="426"/>
        <w:jc w:val="left"/>
        <w:rPr>
          <w:rFonts w:cs="Arial"/>
          <w:sz w:val="20"/>
          <w:szCs w:val="20"/>
        </w:rPr>
      </w:pPr>
      <w:r w:rsidRPr="00C17EFC">
        <w:rPr>
          <w:rFonts w:cs="Arial"/>
          <w:sz w:val="20"/>
          <w:szCs w:val="20"/>
        </w:rPr>
        <w:t>Osoba uprawniona do kontaktu  z Wykonawcami:</w:t>
      </w:r>
    </w:p>
    <w:p w14:paraId="297520B6" w14:textId="003A5EE2" w:rsidR="00F40506" w:rsidRPr="00C17EFC" w:rsidRDefault="00C17EFC" w:rsidP="00A073D9">
      <w:pPr>
        <w:spacing w:line="259" w:lineRule="auto"/>
        <w:ind w:left="426"/>
        <w:jc w:val="left"/>
        <w:rPr>
          <w:rFonts w:cs="Arial"/>
          <w:sz w:val="20"/>
          <w:szCs w:val="20"/>
          <w:lang w:val="en-US"/>
        </w:rPr>
      </w:pPr>
      <w:r w:rsidRPr="00C17EFC">
        <w:rPr>
          <w:rFonts w:cs="Arial"/>
          <w:sz w:val="20"/>
          <w:szCs w:val="20"/>
          <w:lang w:val="en-US"/>
        </w:rPr>
        <w:t>Mateusz Litwińczuk</w:t>
      </w:r>
    </w:p>
    <w:p w14:paraId="0D74A79C" w14:textId="346DF433" w:rsidR="00F40506" w:rsidRPr="00C17EFC" w:rsidRDefault="00F40506" w:rsidP="00A073D9">
      <w:pPr>
        <w:spacing w:line="259" w:lineRule="auto"/>
        <w:ind w:left="426"/>
        <w:jc w:val="left"/>
        <w:rPr>
          <w:rFonts w:cs="Arial"/>
          <w:sz w:val="20"/>
          <w:szCs w:val="20"/>
          <w:lang w:val="en-US"/>
        </w:rPr>
      </w:pPr>
      <w:r w:rsidRPr="00C17EFC">
        <w:rPr>
          <w:rFonts w:cs="Arial"/>
          <w:sz w:val="20"/>
          <w:szCs w:val="20"/>
          <w:lang w:val="en-US"/>
        </w:rPr>
        <w:t xml:space="preserve">e-mail: </w:t>
      </w:r>
      <w:r w:rsidR="00C17EFC" w:rsidRPr="00C17EFC">
        <w:rPr>
          <w:rFonts w:cs="Arial"/>
          <w:sz w:val="20"/>
          <w:szCs w:val="20"/>
          <w:lang w:val="en-US"/>
        </w:rPr>
        <w:t>mateusz.litwinczuk@pgnig.pl</w:t>
      </w:r>
    </w:p>
    <w:p w14:paraId="4F4EB5B5" w14:textId="6C310E06" w:rsidR="00F40506" w:rsidRPr="00C17EFC" w:rsidRDefault="00F40506" w:rsidP="00A073D9">
      <w:pPr>
        <w:spacing w:line="259" w:lineRule="auto"/>
        <w:ind w:left="426"/>
        <w:jc w:val="left"/>
        <w:rPr>
          <w:rFonts w:cs="Arial"/>
          <w:sz w:val="20"/>
          <w:szCs w:val="20"/>
          <w:lang w:val="en-US"/>
        </w:rPr>
      </w:pPr>
      <w:r w:rsidRPr="00C17EFC">
        <w:rPr>
          <w:rFonts w:cs="Arial"/>
          <w:sz w:val="20"/>
          <w:szCs w:val="20"/>
          <w:lang w:val="en-US"/>
        </w:rPr>
        <w:t>tel.: 22</w:t>
      </w:r>
      <w:r w:rsidR="00C17EFC" w:rsidRPr="00C17EFC">
        <w:rPr>
          <w:rFonts w:cs="Arial"/>
          <w:sz w:val="20"/>
          <w:szCs w:val="20"/>
          <w:lang w:val="en-US"/>
        </w:rPr>
        <w:t xml:space="preserve"> 106 </w:t>
      </w:r>
      <w:r w:rsidR="00C17EFC">
        <w:rPr>
          <w:rFonts w:cs="Arial"/>
          <w:sz w:val="20"/>
          <w:szCs w:val="20"/>
          <w:lang w:val="en-US"/>
        </w:rPr>
        <w:t>80 39</w:t>
      </w:r>
    </w:p>
    <w:p w14:paraId="5279917C" w14:textId="413C0A1A" w:rsidR="00ED3DD0" w:rsidRPr="004F4CEF" w:rsidRDefault="00163B95" w:rsidP="004F4CEF">
      <w:pPr>
        <w:pStyle w:val="Styl1"/>
      </w:pPr>
      <w:r w:rsidRPr="00F40506">
        <w:t>Tryb udzielenia zamówienia</w:t>
      </w:r>
    </w:p>
    <w:p w14:paraId="1CCF2DCC" w14:textId="01DA309E" w:rsidR="00F40506" w:rsidRPr="00B751CB" w:rsidRDefault="00ED3DD0" w:rsidP="00077A3C">
      <w:pPr>
        <w:pStyle w:val="Styl11"/>
        <w:contextualSpacing w:val="0"/>
      </w:pPr>
      <w:r>
        <w:t xml:space="preserve">Postępowanie o udzielenie </w:t>
      </w:r>
      <w:r w:rsidRPr="008F52DE">
        <w:t>zamówienia niepublicznego prowadzone</w:t>
      </w:r>
      <w:r>
        <w:t xml:space="preserve"> jest w trybie </w:t>
      </w:r>
      <w:r>
        <w:rPr>
          <w:b/>
        </w:rPr>
        <w:t>przetargu nieograniczonego</w:t>
      </w:r>
      <w:r>
        <w:t xml:space="preserve"> z zachowaniem zasad określonych w </w:t>
      </w:r>
      <w:r w:rsidRPr="00AF5E90">
        <w:t xml:space="preserve">Instrukcji udzielania zamówień </w:t>
      </w:r>
      <w:r w:rsidR="00C77586" w:rsidRPr="00AF5E90">
        <w:t>obowiązującej w Zespole Oddziałów Polskie Górnictwo Naftowe i Gazownictwo ORLEN Spółki Akcyjnej</w:t>
      </w:r>
      <w:r w:rsidR="00FA5847">
        <w:rPr>
          <w:i/>
        </w:rPr>
        <w:t xml:space="preserve">, </w:t>
      </w:r>
      <w:r w:rsidR="00FA5847" w:rsidRPr="00FA5847">
        <w:t>zwan</w:t>
      </w:r>
      <w:r w:rsidR="00AD55E2">
        <w:t>ej</w:t>
      </w:r>
      <w:r w:rsidR="00FA5847" w:rsidRPr="00FA5847">
        <w:t xml:space="preserve"> dalej</w:t>
      </w:r>
      <w:r w:rsidR="00FA5847">
        <w:t>:</w:t>
      </w:r>
      <w:r w:rsidR="00FA5847" w:rsidRPr="00FA5847">
        <w:t xml:space="preserve"> „Instrukcja”,</w:t>
      </w:r>
      <w:r w:rsidR="00FA5847">
        <w:t xml:space="preserve"> dostępnej na </w:t>
      </w:r>
      <w:r w:rsidR="00F352E4">
        <w:t xml:space="preserve">stronie </w:t>
      </w:r>
      <w:r w:rsidRPr="008F7F11">
        <w:t>https://przetargi.pgnig.pl</w:t>
      </w:r>
      <w:r>
        <w:t>.</w:t>
      </w:r>
      <w:r w:rsidR="00F40506" w:rsidRPr="00B751CB">
        <w:t xml:space="preserve"> </w:t>
      </w:r>
    </w:p>
    <w:p w14:paraId="526B6C0F" w14:textId="77777777" w:rsidR="00085E9D" w:rsidRPr="00D3634C" w:rsidRDefault="00085E9D" w:rsidP="00077A3C">
      <w:pPr>
        <w:pStyle w:val="Styl11"/>
        <w:contextualSpacing w:val="0"/>
      </w:pPr>
      <w:r w:rsidRPr="0081083D">
        <w:t xml:space="preserve">Zamawiający po </w:t>
      </w:r>
      <w:r>
        <w:t xml:space="preserve">dokonaniu </w:t>
      </w:r>
      <w:r w:rsidRPr="0081083D">
        <w:t>ocen</w:t>
      </w:r>
      <w:r>
        <w:t>y</w:t>
      </w:r>
      <w:r w:rsidRPr="0081083D">
        <w:t xml:space="preserve"> ofert </w:t>
      </w:r>
      <w:r w:rsidRPr="000D5BFF">
        <w:t xml:space="preserve">pod kątem formalno-prawnym dopuszcza </w:t>
      </w:r>
      <w:r w:rsidRPr="00D3634C">
        <w:t>przeprowadzenie negocjacji w celu:</w:t>
      </w:r>
    </w:p>
    <w:p w14:paraId="47AE1A6C" w14:textId="77777777" w:rsidR="00085E9D" w:rsidRPr="00D3634C" w:rsidRDefault="00085E9D" w:rsidP="00077A3C">
      <w:pPr>
        <w:pStyle w:val="Styla0"/>
        <w:spacing w:line="259" w:lineRule="auto"/>
        <w:ind w:left="1418"/>
        <w:contextualSpacing w:val="0"/>
      </w:pPr>
      <w:r w:rsidRPr="00D3634C">
        <w:t>podniesienia efektywności przedmiotu zamówienia określonego w opisie przedmiotu zamówienia i projekcie umowy,</w:t>
      </w:r>
    </w:p>
    <w:p w14:paraId="7D388B41" w14:textId="2B95675A" w:rsidR="00085E9D" w:rsidRPr="00D3634C" w:rsidRDefault="00085E9D" w:rsidP="00077A3C">
      <w:pPr>
        <w:pStyle w:val="Styla0"/>
        <w:spacing w:line="259" w:lineRule="auto"/>
        <w:ind w:left="1418"/>
        <w:contextualSpacing w:val="0"/>
      </w:pPr>
      <w:r w:rsidRPr="00D3634C">
        <w:t>optymalizacji warunków handlowych.</w:t>
      </w:r>
    </w:p>
    <w:p w14:paraId="359B1FBB" w14:textId="2E78A5C7" w:rsidR="000464CE" w:rsidRPr="00D3634C" w:rsidRDefault="00085E9D" w:rsidP="00077A3C">
      <w:pPr>
        <w:pStyle w:val="Styl111"/>
        <w:ind w:left="1418" w:hanging="698"/>
        <w:contextualSpacing w:val="0"/>
      </w:pPr>
      <w:r w:rsidRPr="00D3634C">
        <w:t>W przypadku, o którym mowa w pkt. 2.</w:t>
      </w:r>
      <w:r w:rsidR="000464CE" w:rsidRPr="00D3634C">
        <w:t>2</w:t>
      </w:r>
      <w:r w:rsidR="005F4403" w:rsidRPr="00D3634C">
        <w:t>.</w:t>
      </w:r>
      <w:r w:rsidR="00D3634C" w:rsidRPr="00D3634C">
        <w:t xml:space="preserve"> lit. a</w:t>
      </w:r>
      <w:r w:rsidRPr="00D3634C">
        <w:t xml:space="preserve">) Zamawiający po przeprowadzeniu negocjacji może doprecyzować, uzupełnić lub usunąć informacje zawarte w opisie przedmiotu zamówienia, projekcie umowy lub innych dokumentach Postępowania, wyłącznie w zakresie, w jakim było to przedmiotem negocjacji. Zamawiający zaprasza Wykonawców do złożenia aktualizacji oferty, przekazując jednocześnie ostateczną treść tych dokumentów Postępowania, które uległy zmianie wskutek przeprowadzonych negocjacji. </w:t>
      </w:r>
    </w:p>
    <w:p w14:paraId="5312ADA8" w14:textId="011D5324" w:rsidR="000464CE" w:rsidRPr="00D3634C" w:rsidRDefault="00085E9D" w:rsidP="00077A3C">
      <w:pPr>
        <w:pStyle w:val="Styl111"/>
        <w:ind w:left="1418" w:hanging="698"/>
        <w:contextualSpacing w:val="0"/>
      </w:pPr>
      <w:r w:rsidRPr="00D3634C">
        <w:t>W przypadku, o którym mowa w pkt. 2.</w:t>
      </w:r>
      <w:r w:rsidR="000464CE" w:rsidRPr="00D3634C">
        <w:t>2</w:t>
      </w:r>
      <w:r w:rsidR="005F4403" w:rsidRPr="00D3634C">
        <w:t>.</w:t>
      </w:r>
      <w:r w:rsidR="00D3634C" w:rsidRPr="00D3634C">
        <w:t xml:space="preserve"> lit. b</w:t>
      </w:r>
      <w:r w:rsidR="00D877C6" w:rsidRPr="00D3634C">
        <w:t>)</w:t>
      </w:r>
      <w:r w:rsidRPr="00D3634C">
        <w:t xml:space="preserve"> negocjacje treści oferty prowadzone są w celu optymalizacji warunków handlowych w zakresie ceny. Po zakończeniu negocjacji Zamawiający zaprasza Wykonawców do złożenia aktualizacji oferty.</w:t>
      </w:r>
      <w:r w:rsidRPr="00D3634C">
        <w:rPr>
          <w:bCs/>
        </w:rPr>
        <w:t xml:space="preserve"> </w:t>
      </w:r>
    </w:p>
    <w:p w14:paraId="79F8F9E2" w14:textId="6421682F" w:rsidR="000464CE" w:rsidRPr="00D3634C" w:rsidRDefault="00A86FA6" w:rsidP="00077A3C">
      <w:pPr>
        <w:pStyle w:val="Styl111"/>
        <w:ind w:left="1418" w:hanging="698"/>
        <w:contextualSpacing w:val="0"/>
      </w:pPr>
      <w:r w:rsidRPr="00D3634C">
        <w:rPr>
          <w:bCs/>
        </w:rPr>
        <w:t>N</w:t>
      </w:r>
      <w:r w:rsidR="00085E9D" w:rsidRPr="00D3634C">
        <w:rPr>
          <w:bCs/>
        </w:rPr>
        <w:t>egocjacje mogą być przeprowadzone z Wykonawcami, którzy nie podlegają wykluczeniu</w:t>
      </w:r>
      <w:r w:rsidRPr="00D3634C">
        <w:rPr>
          <w:bCs/>
        </w:rPr>
        <w:t>.</w:t>
      </w:r>
    </w:p>
    <w:p w14:paraId="6AEEBF93" w14:textId="364E1A8E" w:rsidR="000464CE" w:rsidRPr="00D3634C" w:rsidRDefault="00A86FA6" w:rsidP="00077A3C">
      <w:pPr>
        <w:pStyle w:val="Styl111"/>
        <w:ind w:left="1418" w:hanging="698"/>
        <w:contextualSpacing w:val="0"/>
      </w:pPr>
      <w:r w:rsidRPr="00D3634C">
        <w:rPr>
          <w:bCs/>
        </w:rPr>
        <w:t>N</w:t>
      </w:r>
      <w:r w:rsidR="00085E9D" w:rsidRPr="00D3634C">
        <w:rPr>
          <w:bCs/>
        </w:rPr>
        <w:t>egocjacje mogą być przeprowadzone ze wszystkimi Wykonawcami, którzy złożyli oferty w postępowaniu z zastrzeżeniem pkt</w:t>
      </w:r>
      <w:r w:rsidR="0047149C" w:rsidRPr="00D3634C">
        <w:rPr>
          <w:bCs/>
        </w:rPr>
        <w:t>.</w:t>
      </w:r>
      <w:r w:rsidR="00085E9D" w:rsidRPr="00D3634C">
        <w:rPr>
          <w:bCs/>
        </w:rPr>
        <w:t xml:space="preserve"> 2.</w:t>
      </w:r>
      <w:r w:rsidR="000464CE" w:rsidRPr="00D3634C">
        <w:rPr>
          <w:bCs/>
        </w:rPr>
        <w:t>2</w:t>
      </w:r>
      <w:r w:rsidR="00D3634C" w:rsidRPr="00D3634C">
        <w:rPr>
          <w:bCs/>
        </w:rPr>
        <w:t>.3</w:t>
      </w:r>
      <w:r w:rsidR="00085E9D" w:rsidRPr="00D3634C">
        <w:rPr>
          <w:bCs/>
        </w:rPr>
        <w:t xml:space="preserve"> lub z Wykonawcą, który złożył najkorzystniejszą ofertę (lub jedyną ofertę)</w:t>
      </w:r>
      <w:r w:rsidRPr="00D3634C">
        <w:rPr>
          <w:bCs/>
        </w:rPr>
        <w:t>.</w:t>
      </w:r>
    </w:p>
    <w:p w14:paraId="741540D4" w14:textId="44DA8AD4" w:rsidR="000464CE" w:rsidRPr="00D3634C" w:rsidRDefault="00085E9D" w:rsidP="00077A3C">
      <w:pPr>
        <w:pStyle w:val="Styl111"/>
        <w:ind w:left="1418" w:hanging="698"/>
        <w:contextualSpacing w:val="0"/>
      </w:pPr>
      <w:r w:rsidRPr="00D3634C">
        <w:t>Zamawiający przekazuje</w:t>
      </w:r>
      <w:r w:rsidRPr="00D3634C" w:rsidDel="000D17E8">
        <w:t xml:space="preserve"> </w:t>
      </w:r>
      <w:r w:rsidRPr="00D3634C">
        <w:t>Wykonawcom zaproszenie do negocjacji informując ich o</w:t>
      </w:r>
      <w:r w:rsidR="00B01933" w:rsidRPr="00D3634C">
        <w:t> </w:t>
      </w:r>
      <w:r w:rsidRPr="00D3634C">
        <w:t>terminie, miejscu i formie prowadzonych negocjacji</w:t>
      </w:r>
      <w:r w:rsidR="00A86FA6" w:rsidRPr="00D3634C">
        <w:t>.</w:t>
      </w:r>
    </w:p>
    <w:p w14:paraId="0EB4678A" w14:textId="0F0CB2B2" w:rsidR="00085E9D" w:rsidRPr="00D3634C" w:rsidRDefault="00A86FA6" w:rsidP="00077A3C">
      <w:pPr>
        <w:pStyle w:val="Styl111"/>
        <w:ind w:left="1418" w:hanging="698"/>
        <w:contextualSpacing w:val="0"/>
      </w:pPr>
      <w:r w:rsidRPr="00D3634C">
        <w:t>N</w:t>
      </w:r>
      <w:r w:rsidR="00085E9D" w:rsidRPr="00D3634C">
        <w:t>egocjacje mogą zostać przeprowadzone w jednej lub kilku rundach negocjacyjnych,</w:t>
      </w:r>
    </w:p>
    <w:p w14:paraId="39F4DAEC" w14:textId="12BB3F43" w:rsidR="00085E9D" w:rsidRPr="00D3634C" w:rsidRDefault="00A86FA6" w:rsidP="00077A3C">
      <w:pPr>
        <w:pStyle w:val="Styl111"/>
        <w:ind w:left="1418" w:hanging="698"/>
        <w:contextualSpacing w:val="0"/>
      </w:pPr>
      <w:r w:rsidRPr="00D3634C">
        <w:t>O</w:t>
      </w:r>
      <w:r w:rsidR="00085E9D" w:rsidRPr="00D3634C">
        <w:t>ferta złożona w trakcie negocjacji w zakresie wskazanym w pkt. 2.</w:t>
      </w:r>
      <w:r w:rsidR="000464CE" w:rsidRPr="00D3634C">
        <w:t>2</w:t>
      </w:r>
      <w:r w:rsidR="00085E9D" w:rsidRPr="00D3634C">
        <w:t>. lit</w:t>
      </w:r>
      <w:r w:rsidR="00D3634C" w:rsidRPr="00D3634C">
        <w:t>. b</w:t>
      </w:r>
      <w:r w:rsidR="00085E9D" w:rsidRPr="00D3634C">
        <w:t>) nie może być mniej korzystna dla Zamawiającego niż oferta złożona w</w:t>
      </w:r>
      <w:r w:rsidR="00B01933" w:rsidRPr="00D3634C">
        <w:t> </w:t>
      </w:r>
      <w:r w:rsidR="00085E9D" w:rsidRPr="00D3634C">
        <w:t xml:space="preserve">postępowaniu. </w:t>
      </w:r>
    </w:p>
    <w:p w14:paraId="017F55A6" w14:textId="249CE454" w:rsidR="00085E9D" w:rsidRPr="00D3634C" w:rsidRDefault="00A86FA6" w:rsidP="00077A3C">
      <w:pPr>
        <w:pStyle w:val="Styl111"/>
        <w:ind w:left="1418" w:hanging="698"/>
        <w:contextualSpacing w:val="0"/>
      </w:pPr>
      <w:r w:rsidRPr="00D3634C">
        <w:t>O</w:t>
      </w:r>
      <w:r w:rsidR="00085E9D" w:rsidRPr="00D3634C">
        <w:t>ferta złożona w trakcie negocjacji w zakresie wskazanym w pkt. 2.</w:t>
      </w:r>
      <w:r w:rsidR="000464CE" w:rsidRPr="00D3634C">
        <w:t>2</w:t>
      </w:r>
      <w:r w:rsidR="00085E9D" w:rsidRPr="00D3634C">
        <w:t>. lit</w:t>
      </w:r>
      <w:r w:rsidR="00D3634C" w:rsidRPr="00D3634C">
        <w:t>. a</w:t>
      </w:r>
      <w:r w:rsidR="00085E9D" w:rsidRPr="00D3634C">
        <w:t xml:space="preserve">) może być mniej korzystna dla Zamawiającego niż oferta złożona w postępowaniu. </w:t>
      </w:r>
    </w:p>
    <w:p w14:paraId="0D05607A" w14:textId="77777777" w:rsidR="00085E9D" w:rsidRPr="00D3634C" w:rsidRDefault="00085E9D" w:rsidP="00077A3C">
      <w:pPr>
        <w:pStyle w:val="Styl111"/>
        <w:ind w:left="1418" w:hanging="698"/>
        <w:contextualSpacing w:val="0"/>
      </w:pPr>
      <w:r w:rsidRPr="00D3634C">
        <w:lastRenderedPageBreak/>
        <w:t>Zamawiający może udzielić wyjaśnień do zmian wprowadzonych do dokumentacji Postępowania wskutek przeprowadzonych negocjacji.</w:t>
      </w:r>
    </w:p>
    <w:p w14:paraId="2252F161" w14:textId="77777777" w:rsidR="00085E9D" w:rsidRPr="00D3634C" w:rsidRDefault="00085E9D" w:rsidP="00077A3C">
      <w:pPr>
        <w:pStyle w:val="Styl111"/>
        <w:ind w:left="1418" w:hanging="698"/>
        <w:contextualSpacing w:val="0"/>
      </w:pPr>
      <w:r w:rsidRPr="00D3634C">
        <w:t xml:space="preserve">Zamawiający nie udziela podczas negocjacji informacji w sposób, który mógłby zapewnić niektórym Wykonawcom przewagę nad innymi Wykonawcami. </w:t>
      </w:r>
    </w:p>
    <w:p w14:paraId="6302D909" w14:textId="77777777" w:rsidR="00085E9D" w:rsidRPr="00D3634C" w:rsidRDefault="00085E9D" w:rsidP="00077A3C">
      <w:pPr>
        <w:pStyle w:val="Styl111"/>
        <w:ind w:left="1418" w:hanging="698"/>
        <w:contextualSpacing w:val="0"/>
      </w:pPr>
      <w:r w:rsidRPr="00D3634C">
        <w:t>Prowadzone negocjacje mają charakter poufny.</w:t>
      </w:r>
    </w:p>
    <w:p w14:paraId="0F89984B" w14:textId="76284918" w:rsidR="00270605" w:rsidRDefault="00270605" w:rsidP="00077A3C">
      <w:pPr>
        <w:pStyle w:val="Styl11"/>
        <w:contextualSpacing w:val="0"/>
      </w:pPr>
      <w:r w:rsidRPr="0081083D">
        <w:t>Zaproszenie do negocjacji nie oznacza wyboru oferty przez Zamawiającego</w:t>
      </w:r>
      <w:r>
        <w:t>.</w:t>
      </w:r>
    </w:p>
    <w:p w14:paraId="00AAF4A7" w14:textId="4373BE48" w:rsidR="00E02B12" w:rsidRDefault="00F40506" w:rsidP="00077A3C">
      <w:pPr>
        <w:pStyle w:val="Styl11"/>
        <w:contextualSpacing w:val="0"/>
      </w:pPr>
      <w:r w:rsidRPr="00E02B12">
        <w:t>W  ramach negocjacji Zamawiający może przeprowadzić np. aukcj</w:t>
      </w:r>
      <w:r w:rsidR="00AD55E2">
        <w:t>e</w:t>
      </w:r>
      <w:r w:rsidRPr="00E02B12">
        <w:t xml:space="preserve"> elektroniczn</w:t>
      </w:r>
      <w:r w:rsidR="00AD55E2">
        <w:t>e</w:t>
      </w:r>
      <w:r w:rsidRPr="00E02B12">
        <w:t xml:space="preserve">. </w:t>
      </w:r>
      <w:r w:rsidR="00CD6ADD" w:rsidRPr="00E769F4">
        <w:t>Cena zaoferowana przez Wykonawcę przestaje wiązać w zakresie, w jakim złoży on korzystniejszą ofertę podczas przedmiotowych negocjacji.</w:t>
      </w:r>
    </w:p>
    <w:p w14:paraId="0F5BB0CE" w14:textId="77777777" w:rsidR="00A843F5" w:rsidRDefault="00ED3DD0" w:rsidP="00077A3C">
      <w:pPr>
        <w:pStyle w:val="Styl11"/>
        <w:contextualSpacing w:val="0"/>
      </w:pPr>
      <w:r w:rsidRPr="00E02B12">
        <w:t>Postępowanie przetargowe może zostać unieważnione bez podania przyczyny</w:t>
      </w:r>
      <w:r w:rsidR="00A843F5">
        <w:t xml:space="preserve"> wskutek:</w:t>
      </w:r>
    </w:p>
    <w:p w14:paraId="25D14177" w14:textId="5280C41A" w:rsidR="00A843F5" w:rsidRPr="00A843F5" w:rsidRDefault="00A843F5" w:rsidP="00077A3C">
      <w:pPr>
        <w:pStyle w:val="Styl111"/>
        <w:ind w:left="1418" w:hanging="698"/>
        <w:contextualSpacing w:val="0"/>
      </w:pPr>
      <w:r w:rsidRPr="00A843F5">
        <w:t>odwołania Postępowania do upływu terminu na składanie ofert, a w przypadku aukcji elektronicznej - do jej rozpoczęcia,</w:t>
      </w:r>
    </w:p>
    <w:p w14:paraId="17E27B15" w14:textId="6141E18E" w:rsidR="00A843F5" w:rsidRPr="008E41FB" w:rsidRDefault="00A843F5" w:rsidP="00077A3C">
      <w:pPr>
        <w:pStyle w:val="Styl111"/>
        <w:ind w:left="1418" w:hanging="698"/>
        <w:contextualSpacing w:val="0"/>
      </w:pPr>
      <w:r w:rsidRPr="00A843F5">
        <w:t>zamknięcia postępowania po upływie terminu składania ofert bez</w:t>
      </w:r>
      <w:r w:rsidR="008E41FB">
        <w:t xml:space="preserve"> wybrania którejkolwiek z ofert</w:t>
      </w:r>
      <w:r w:rsidR="00A86FA6">
        <w:t>.</w:t>
      </w:r>
    </w:p>
    <w:p w14:paraId="39785FDE" w14:textId="4C1456F3" w:rsidR="00E02B12" w:rsidRDefault="00A843F5" w:rsidP="00077A3C">
      <w:pPr>
        <w:pStyle w:val="Akapitzlist"/>
        <w:spacing w:line="259" w:lineRule="auto"/>
        <w:ind w:left="708"/>
        <w:contextualSpacing w:val="0"/>
        <w:rPr>
          <w:rFonts w:cs="Arial"/>
          <w:sz w:val="20"/>
          <w:szCs w:val="20"/>
        </w:rPr>
      </w:pPr>
      <w:r w:rsidRPr="00E02B12">
        <w:rPr>
          <w:rFonts w:cs="Arial"/>
          <w:sz w:val="20"/>
          <w:szCs w:val="20"/>
        </w:rPr>
        <w:t>Postępowanie przetargowe może zostać unieważnione bez podania przyczyny</w:t>
      </w:r>
      <w:r w:rsidR="00ED3DD0" w:rsidRPr="00E02B12">
        <w:rPr>
          <w:rFonts w:cs="Arial"/>
          <w:sz w:val="20"/>
          <w:szCs w:val="20"/>
        </w:rPr>
        <w:t xml:space="preserve"> na każdym etapie</w:t>
      </w:r>
      <w:r w:rsidR="00E45033">
        <w:rPr>
          <w:rFonts w:cs="Arial"/>
          <w:sz w:val="20"/>
          <w:szCs w:val="20"/>
        </w:rPr>
        <w:t xml:space="preserve"> lub zamknięte bez dokonania wyboru oferty </w:t>
      </w:r>
      <w:r w:rsidR="00270605">
        <w:rPr>
          <w:rFonts w:cs="Arial"/>
          <w:sz w:val="20"/>
          <w:szCs w:val="20"/>
        </w:rPr>
        <w:t>najkorzystniejszej</w:t>
      </w:r>
      <w:r w:rsidR="00ED3DD0" w:rsidRPr="00E02B12">
        <w:rPr>
          <w:rFonts w:cs="Arial"/>
          <w:sz w:val="20"/>
          <w:szCs w:val="20"/>
        </w:rPr>
        <w:t>. Wykonawcy nie przysługują żadne roszczenia z tytułu unieważnienia postępowania.</w:t>
      </w:r>
    </w:p>
    <w:p w14:paraId="5A02A023" w14:textId="3776DDC0" w:rsidR="00E02B12" w:rsidRDefault="00ED3DD0" w:rsidP="00077A3C">
      <w:pPr>
        <w:pStyle w:val="Styl11"/>
        <w:contextualSpacing w:val="0"/>
      </w:pPr>
      <w:r w:rsidRPr="00E02B12">
        <w:t xml:space="preserve">Zamawiający może w każdym czasie przed upływem terminu składania ofert dokonać zmiany treści ogłoszenia o zamówieniu lub </w:t>
      </w:r>
      <w:r w:rsidR="006C29FD">
        <w:t>SWZ</w:t>
      </w:r>
      <w:r w:rsidRPr="00E02B12">
        <w:t xml:space="preserve">. Każda zmiana wprowadzona do </w:t>
      </w:r>
      <w:r w:rsidR="006C29FD">
        <w:t>SWZ</w:t>
      </w:r>
      <w:r w:rsidRPr="00E02B12">
        <w:t xml:space="preserve"> przez Zamawiającego jest wiążąca. Dokonaną zmianę zamieszcza się na stronie internetowej Zamawiającego, a także przekazuje się niezwłocznie wszystkim </w:t>
      </w:r>
      <w:r w:rsidR="00A563FA">
        <w:t>W</w:t>
      </w:r>
      <w:r w:rsidRPr="00E02B12">
        <w:t xml:space="preserve">ykonawcom, którym przekazano </w:t>
      </w:r>
      <w:r w:rsidR="006C29FD">
        <w:t>SWZ</w:t>
      </w:r>
      <w:r w:rsidRPr="00E02B12">
        <w:t>. Zamawiający nie przekaże powyższych informacji Wykonawcom, którzy nie podali adresu lub podali błędny adres e</w:t>
      </w:r>
      <w:r w:rsidR="00C1237B">
        <w:t>-</w:t>
      </w:r>
      <w:r w:rsidRPr="00E02B12">
        <w:t>mail podczas rejestracji na stronie internetowej Zamawiającego</w:t>
      </w:r>
      <w:r w:rsidR="00E02B12">
        <w:t>.</w:t>
      </w:r>
    </w:p>
    <w:p w14:paraId="2125FB34" w14:textId="7A300251" w:rsidR="006F527E" w:rsidRPr="00B01933" w:rsidRDefault="00E02B12" w:rsidP="00077A3C">
      <w:pPr>
        <w:pStyle w:val="Styl11"/>
        <w:contextualSpacing w:val="0"/>
      </w:pPr>
      <w:r w:rsidRPr="00E02B12">
        <w:t xml:space="preserve">W kwestiach nieuregulowanych w niniejszej specyfikacji stosuje się przepisy </w:t>
      </w:r>
      <w:r w:rsidRPr="002B1AC9">
        <w:t>Instrukcji</w:t>
      </w:r>
      <w:r w:rsidRPr="008F7F11">
        <w:rPr>
          <w:i/>
        </w:rPr>
        <w:t xml:space="preserve"> </w:t>
      </w:r>
      <w:r w:rsidRPr="00E02B12">
        <w:t>oraz Kodeksu cywilnego</w:t>
      </w:r>
      <w:r>
        <w:t>.</w:t>
      </w:r>
    </w:p>
    <w:p w14:paraId="4922B0AA" w14:textId="77777777" w:rsidR="00244734" w:rsidRPr="004F4CEF" w:rsidRDefault="00244734" w:rsidP="004F4CEF">
      <w:pPr>
        <w:pStyle w:val="Styl1"/>
      </w:pPr>
      <w:r w:rsidRPr="004F4CEF">
        <w:t>Informacja o sposobie porozumiewania się Zamawiającego z Wykonawcami oraz przekazywania oświadczeń i dokumentów</w:t>
      </w:r>
    </w:p>
    <w:p w14:paraId="5A02EFC7" w14:textId="7B5AE347" w:rsidR="00085E9D" w:rsidRPr="00C714FA" w:rsidRDefault="00085E9D" w:rsidP="00077A3C">
      <w:pPr>
        <w:pStyle w:val="Styl11"/>
        <w:contextualSpacing w:val="0"/>
      </w:pPr>
      <w:r w:rsidRPr="00270940">
        <w:t>Korespondencję do Zamawiającego związaną z niniejszym postępowaniem, należy kierować za pośrednictwem Modułu Elektronicznej Komunikacji z Dostawcami dostępne</w:t>
      </w:r>
      <w:r>
        <w:t>j</w:t>
      </w:r>
      <w:r w:rsidRPr="00270940">
        <w:t xml:space="preserve"> na stronie </w:t>
      </w:r>
      <w:hyperlink r:id="rId12" w:history="1">
        <w:r w:rsidRPr="00270940">
          <w:t>http://www.przetargi.pgnig.pl</w:t>
        </w:r>
      </w:hyperlink>
      <w:r w:rsidRPr="00270940">
        <w:t>, przy spełnieniu wymogów określonych w pkt</w:t>
      </w:r>
      <w:r w:rsidR="0047149C">
        <w:t>.</w:t>
      </w:r>
      <w:r w:rsidRPr="00270940">
        <w:t xml:space="preserve"> </w:t>
      </w:r>
      <w:r w:rsidR="00AF5E90">
        <w:t>3</w:t>
      </w:r>
      <w:r w:rsidRPr="00270940">
        <w:t xml:space="preserve">.3. i </w:t>
      </w:r>
      <w:r w:rsidR="00AF5E90">
        <w:t>3</w:t>
      </w:r>
      <w:r w:rsidRPr="00270940">
        <w:t xml:space="preserve">.4. </w:t>
      </w:r>
      <w:r w:rsidR="00F6251F">
        <w:t>SWZ</w:t>
      </w:r>
      <w:r w:rsidRPr="00270940">
        <w:t>.</w:t>
      </w:r>
    </w:p>
    <w:p w14:paraId="3DB586DA" w14:textId="48FDE347" w:rsidR="00085E9D" w:rsidRPr="0081083D" w:rsidRDefault="00085E9D" w:rsidP="00077A3C">
      <w:pPr>
        <w:pStyle w:val="Styl11"/>
        <w:contextualSpacing w:val="0"/>
      </w:pPr>
      <w:r w:rsidRPr="0081083D">
        <w:t>Oświadczenia, wnioski, zawiadomienia oraz informacje mogą być przekazywane przez strony za pomocą środków komunikacji elektronicznej</w:t>
      </w:r>
      <w:r w:rsidRPr="0081083D" w:rsidDel="009B7C9E">
        <w:t xml:space="preserve"> </w:t>
      </w:r>
      <w:r w:rsidRPr="0081083D">
        <w:t xml:space="preserve">w rozumieniu </w:t>
      </w:r>
      <w:r w:rsidRPr="00391950">
        <w:rPr>
          <w:u w:val="single"/>
        </w:rPr>
        <w:t>ustawy z dnia 18 lipca 2002 r.</w:t>
      </w:r>
      <w:r w:rsidRPr="0081083D">
        <w:t xml:space="preserve"> </w:t>
      </w:r>
      <w:r w:rsidRPr="00391950">
        <w:rPr>
          <w:u w:val="single"/>
        </w:rPr>
        <w:t>o</w:t>
      </w:r>
      <w:r w:rsidR="00B01933" w:rsidRPr="00391950">
        <w:rPr>
          <w:u w:val="single"/>
        </w:rPr>
        <w:t> </w:t>
      </w:r>
      <w:r w:rsidRPr="00391950">
        <w:rPr>
          <w:u w:val="single"/>
        </w:rPr>
        <w:t>świadczeniu usług drogą elektroniczną</w:t>
      </w:r>
      <w:r w:rsidRPr="0081083D">
        <w:t xml:space="preserve">, w tym poczty elektronicznej lub za pośrednictwem Modułu Elektronicznej Komunikacji z Dostawcami  dostępnego na stronie </w:t>
      </w:r>
      <w:hyperlink r:id="rId13" w:history="1">
        <w:r w:rsidRPr="0081083D">
          <w:t>http://www.przetargi.pgnig.pl</w:t>
        </w:r>
      </w:hyperlink>
      <w:r w:rsidRPr="0081083D">
        <w:t>, przy spełnieniu wymogów określonych w</w:t>
      </w:r>
      <w:r w:rsidR="00B01933">
        <w:t> </w:t>
      </w:r>
      <w:r w:rsidRPr="0081083D">
        <w:t>pkt</w:t>
      </w:r>
      <w:r w:rsidR="0047149C">
        <w:t>.</w:t>
      </w:r>
      <w:r w:rsidRPr="0081083D">
        <w:t xml:space="preserve"> </w:t>
      </w:r>
      <w:r w:rsidR="00AF5E90">
        <w:t>3</w:t>
      </w:r>
      <w:r w:rsidRPr="0081083D">
        <w:t xml:space="preserve">.3. i </w:t>
      </w:r>
      <w:r w:rsidR="00AF5E90">
        <w:t>3</w:t>
      </w:r>
      <w:r w:rsidRPr="0081083D">
        <w:t xml:space="preserve">.4. </w:t>
      </w:r>
      <w:r w:rsidR="00F6251F">
        <w:t>SWZ</w:t>
      </w:r>
      <w:r w:rsidRPr="0081083D">
        <w:t>.</w:t>
      </w:r>
    </w:p>
    <w:p w14:paraId="78031FB3" w14:textId="5E91C4F2" w:rsidR="00085E9D" w:rsidRPr="0081083D" w:rsidRDefault="00085E9D" w:rsidP="00077A3C">
      <w:pPr>
        <w:pStyle w:val="Styl11"/>
        <w:contextualSpacing w:val="0"/>
      </w:pPr>
      <w:r w:rsidRPr="0081083D">
        <w:t>Komunikacja i wymiana informacji między Zamawiającym</w:t>
      </w:r>
      <w:r>
        <w:t>,</w:t>
      </w:r>
      <w:r w:rsidRPr="0081083D">
        <w:t xml:space="preserve"> a Wykonawcą odbywa się przy użyciu środków komunikacji elektronicznej. Oświadczenia złożone za pomocą środków komunikacji elektronicznej uważa się za złożone w terminie, jeżeli ich treść dotrze do Zamawiającego, adres podany w pkt</w:t>
      </w:r>
      <w:r w:rsidR="0047149C">
        <w:t>.</w:t>
      </w:r>
      <w:r w:rsidRPr="0081083D">
        <w:t xml:space="preserve"> </w:t>
      </w:r>
      <w:r w:rsidR="00F27794">
        <w:t>1</w:t>
      </w:r>
      <w:r w:rsidRPr="0081083D">
        <w:t xml:space="preserve"> </w:t>
      </w:r>
      <w:r w:rsidR="00F6251F">
        <w:t>SWZ</w:t>
      </w:r>
      <w:r w:rsidRPr="0081083D">
        <w:t xml:space="preserve"> </w:t>
      </w:r>
      <w:r>
        <w:t>lub</w:t>
      </w:r>
      <w:r w:rsidRPr="0081083D">
        <w:t xml:space="preserve"> za pośrednictwem Modułu Elektronicznej Komunikacji z Dostawcami, przed upływem wymaganego terminu. Każda ze stron na żądanie drugiej niezwłocznie potwierdza fakt otrzymania wiadomości elektronicznej. Wykonawca, który otrzyma od Zamawiającego oświadczenie lub dokument za pomocą środków komunikacji elektronicznej, ma obowiązek niezwłocznie potwierdzić fakt otrzymania tej korespondencji. W</w:t>
      </w:r>
      <w:r w:rsidR="00B01933">
        <w:t> </w:t>
      </w:r>
      <w:r w:rsidRPr="0081083D">
        <w:t>przypadku wysłania oświadczenia lub dokumentu za pomocą środków komunikacji elektronicznej Zamawiający nie będzie przekazywał ich w formie pisemnej.</w:t>
      </w:r>
    </w:p>
    <w:p w14:paraId="2AE4134F" w14:textId="0C34A397" w:rsidR="00085E9D" w:rsidRPr="0081083D" w:rsidRDefault="00085E9D" w:rsidP="00077A3C">
      <w:pPr>
        <w:pStyle w:val="Styl11"/>
        <w:contextualSpacing w:val="0"/>
      </w:pPr>
      <w:r w:rsidRPr="0081083D">
        <w:t>Do korzystania z Modułu Elektronicznej Komunikacji z Dostawcami wymagane jest:</w:t>
      </w:r>
    </w:p>
    <w:p w14:paraId="0AC58C27" w14:textId="77777777" w:rsidR="00085E9D" w:rsidRPr="0081083D" w:rsidRDefault="00085E9D" w:rsidP="00077A3C">
      <w:pPr>
        <w:pStyle w:val="Styl111"/>
        <w:ind w:left="1418" w:hanging="698"/>
        <w:contextualSpacing w:val="0"/>
      </w:pPr>
      <w:r w:rsidRPr="0081083D">
        <w:t>posiadanie przez Wykonawcę dostępu do Internetu;</w:t>
      </w:r>
    </w:p>
    <w:p w14:paraId="579E6E76" w14:textId="77777777" w:rsidR="00085E9D" w:rsidRPr="00546F12" w:rsidRDefault="00085E9D" w:rsidP="00077A3C">
      <w:pPr>
        <w:pStyle w:val="Styl111"/>
        <w:ind w:left="1418" w:hanging="698"/>
        <w:contextualSpacing w:val="0"/>
      </w:pPr>
      <w:r w:rsidRPr="0081083D">
        <w:t>posiadanie przez Wykonawcę dostępu do indywidualnego konta poczty elektronicznej e-mail;</w:t>
      </w:r>
    </w:p>
    <w:p w14:paraId="74008AD7" w14:textId="0E28269B" w:rsidR="00085E9D" w:rsidRPr="0081083D" w:rsidRDefault="00085E9D" w:rsidP="00077A3C">
      <w:pPr>
        <w:pStyle w:val="Styl111"/>
        <w:ind w:left="1418" w:hanging="698"/>
        <w:contextualSpacing w:val="0"/>
      </w:pPr>
      <w:r w:rsidRPr="00546F12">
        <w:t xml:space="preserve">posiadanie przez Wykonawcę kwalifikowanego podpisu elektronicznego </w:t>
      </w:r>
      <w:r w:rsidR="00A073D9">
        <w:t xml:space="preserve">lub podpisu zaufanego </w:t>
      </w:r>
      <w:r w:rsidRPr="0081083D">
        <w:t xml:space="preserve">w celu złożenia dokumentów, w tym oferty w wersji </w:t>
      </w:r>
      <w:r w:rsidR="005F03A9">
        <w:t>elektronicznej za pomocą Modułu</w:t>
      </w:r>
      <w:r w:rsidRPr="0081083D">
        <w:t>;</w:t>
      </w:r>
    </w:p>
    <w:p w14:paraId="53DB6279" w14:textId="24B0E7D4" w:rsidR="00085E9D" w:rsidRPr="0081083D" w:rsidRDefault="00085E9D" w:rsidP="00077A3C">
      <w:pPr>
        <w:pStyle w:val="Styl111"/>
        <w:ind w:left="1418" w:hanging="698"/>
        <w:contextualSpacing w:val="0"/>
      </w:pPr>
      <w:r w:rsidRPr="0081083D">
        <w:t>rejestracja konta Użytkownika, poprzedzona wypełnieniem elektronicznego formularza oraz złożeniem podpisanych kwalifikowanym podpisem elektronicznym</w:t>
      </w:r>
      <w:r w:rsidR="00F416BA">
        <w:t xml:space="preserve"> lub podpisem </w:t>
      </w:r>
      <w:r w:rsidR="00F416BA">
        <w:lastRenderedPageBreak/>
        <w:t xml:space="preserve">zaufanym: wniosku </w:t>
      </w:r>
      <w:r w:rsidRPr="0081083D">
        <w:t>o utworzenie konta oraz dokumentu potwierdza</w:t>
      </w:r>
      <w:r w:rsidR="00F416BA">
        <w:t xml:space="preserve">jącego umocowanie do działania </w:t>
      </w:r>
      <w:r w:rsidRPr="0081083D">
        <w:t>w imieniu Wykonawcy;</w:t>
      </w:r>
    </w:p>
    <w:p w14:paraId="225DAC47" w14:textId="77777777" w:rsidR="00085E9D" w:rsidRPr="0081083D" w:rsidRDefault="00085E9D" w:rsidP="00077A3C">
      <w:pPr>
        <w:pStyle w:val="Styl11"/>
        <w:contextualSpacing w:val="0"/>
      </w:pPr>
      <w:r w:rsidRPr="0081083D">
        <w:t>Techniczne warunki i specyfikacja połączenia:</w:t>
      </w:r>
    </w:p>
    <w:p w14:paraId="7EA6DDFB" w14:textId="77777777" w:rsidR="00085E9D" w:rsidRPr="0081083D" w:rsidRDefault="00085E9D" w:rsidP="00077A3C">
      <w:pPr>
        <w:pStyle w:val="Styl111"/>
        <w:ind w:left="1418" w:hanging="698"/>
        <w:contextualSpacing w:val="0"/>
      </w:pPr>
      <w:r w:rsidRPr="0081083D">
        <w:t>stacja robocza z dostępem do sieci Internet;</w:t>
      </w:r>
    </w:p>
    <w:p w14:paraId="629EDD3E" w14:textId="77777777" w:rsidR="00085E9D" w:rsidRPr="0081083D" w:rsidRDefault="00085E9D" w:rsidP="00077A3C">
      <w:pPr>
        <w:pStyle w:val="Styl111"/>
        <w:ind w:left="1418" w:hanging="698"/>
        <w:contextualSpacing w:val="0"/>
      </w:pPr>
      <w:r w:rsidRPr="0081083D">
        <w:t>przeglądarka (aktualna wersja Mozilla Firefox lub Google Chrome) wspierająca komunikację po protokole HTTPS;</w:t>
      </w:r>
    </w:p>
    <w:p w14:paraId="039A857E" w14:textId="77777777" w:rsidR="00085E9D" w:rsidRPr="0081083D" w:rsidRDefault="00085E9D" w:rsidP="00077A3C">
      <w:pPr>
        <w:pStyle w:val="Styl111"/>
        <w:ind w:left="1418" w:hanging="698"/>
        <w:contextualSpacing w:val="0"/>
      </w:pPr>
      <w:r w:rsidRPr="0081083D">
        <w:t>przeglądarka plików w formacie PDF umożliwiająca weryfikację podpisów cyfrowych;</w:t>
      </w:r>
    </w:p>
    <w:p w14:paraId="59FFF0D0" w14:textId="77777777" w:rsidR="00085E9D" w:rsidRPr="0081083D" w:rsidRDefault="00085E9D" w:rsidP="00077A3C">
      <w:pPr>
        <w:pStyle w:val="Styl111"/>
        <w:ind w:left="1418" w:hanging="698"/>
        <w:contextualSpacing w:val="0"/>
      </w:pPr>
      <w:r w:rsidRPr="0081083D">
        <w:t>edytor plików w formacie DOCX;</w:t>
      </w:r>
    </w:p>
    <w:p w14:paraId="4AC644B0" w14:textId="2B5F1118" w:rsidR="00085E9D" w:rsidRPr="0081083D" w:rsidRDefault="00085E9D" w:rsidP="00077A3C">
      <w:pPr>
        <w:pStyle w:val="Styl111"/>
        <w:ind w:left="1418" w:hanging="698"/>
        <w:contextualSpacing w:val="0"/>
      </w:pPr>
      <w:r w:rsidRPr="0081083D">
        <w:t>oprogramowanie umożliwiające podpisywanie dokumentów kwalifikowanym podpisem cyfrowym</w:t>
      </w:r>
      <w:r w:rsidR="00A073D9">
        <w:t xml:space="preserve"> lub </w:t>
      </w:r>
      <w:r w:rsidR="007961CD" w:rsidRPr="007961CD">
        <w:t xml:space="preserve">profil zaufany </w:t>
      </w:r>
      <w:proofErr w:type="spellStart"/>
      <w:r w:rsidR="007961CD" w:rsidRPr="007961CD">
        <w:t>ePUAP</w:t>
      </w:r>
      <w:proofErr w:type="spellEnd"/>
      <w:r w:rsidR="007961CD" w:rsidRPr="007961CD">
        <w:t xml:space="preserve"> umożliwiający złożenie podpisu zaufanego</w:t>
      </w:r>
      <w:r w:rsidRPr="0081083D">
        <w:t>;</w:t>
      </w:r>
    </w:p>
    <w:p w14:paraId="3345E7B5" w14:textId="65FF052B" w:rsidR="00085E9D" w:rsidRPr="0081083D" w:rsidRDefault="00085E9D" w:rsidP="00077A3C">
      <w:pPr>
        <w:pStyle w:val="Styl111"/>
        <w:ind w:left="1418" w:hanging="698"/>
        <w:contextualSpacing w:val="0"/>
      </w:pPr>
      <w:r w:rsidRPr="0081083D">
        <w:t>dostęp do skrzynki poczty elektronicznej</w:t>
      </w:r>
      <w:r w:rsidR="00A46FC9">
        <w:t>.</w:t>
      </w:r>
    </w:p>
    <w:p w14:paraId="1BD6E771" w14:textId="77777777" w:rsidR="00085E9D" w:rsidRDefault="00085E9D" w:rsidP="00077A3C">
      <w:pPr>
        <w:pStyle w:val="Styl11"/>
        <w:contextualSpacing w:val="0"/>
      </w:pPr>
      <w:r w:rsidRPr="0081083D">
        <w:t>Zamawiający dopuszcza w szczególności następujący format przesyłanych danych: .pdf, .</w:t>
      </w:r>
      <w:proofErr w:type="spellStart"/>
      <w:r w:rsidRPr="0081083D">
        <w:t>doc</w:t>
      </w:r>
      <w:proofErr w:type="spellEnd"/>
      <w:r w:rsidRPr="0081083D">
        <w:t>, .</w:t>
      </w:r>
      <w:proofErr w:type="spellStart"/>
      <w:r w:rsidRPr="0081083D">
        <w:t>docx</w:t>
      </w:r>
      <w:proofErr w:type="spellEnd"/>
      <w:r w:rsidRPr="0081083D">
        <w:t>.</w:t>
      </w:r>
    </w:p>
    <w:p w14:paraId="1E79A7FB" w14:textId="06EF5F9D" w:rsidR="00085E9D" w:rsidRDefault="00085E9D" w:rsidP="00077A3C">
      <w:pPr>
        <w:pStyle w:val="Styl11"/>
        <w:contextualSpacing w:val="0"/>
      </w:pPr>
      <w:r w:rsidRPr="002B6557">
        <w:t xml:space="preserve">Godziny pracy </w:t>
      </w:r>
      <w:r w:rsidR="00A0466B">
        <w:t>Zamawiającego</w:t>
      </w:r>
      <w:r w:rsidRPr="002B6557">
        <w:t>: w dni powszednie od poniedziałku do piątku: w godz.: 07:00-17:00.</w:t>
      </w:r>
    </w:p>
    <w:p w14:paraId="67796D73" w14:textId="695EA189" w:rsidR="00F57983" w:rsidRPr="00D3634C" w:rsidRDefault="00517967" w:rsidP="00D3634C">
      <w:pPr>
        <w:pStyle w:val="Styl11"/>
        <w:contextualSpacing w:val="0"/>
      </w:pPr>
      <w:r>
        <w:t xml:space="preserve">W trakcie prowadzonego postępowania Zamawiający nie dopuszcza komunikacji telefonicznej z Wykonawcami. </w:t>
      </w:r>
    </w:p>
    <w:p w14:paraId="3FB2E456" w14:textId="18FE3963" w:rsidR="00085E9D" w:rsidRPr="00D3634C" w:rsidRDefault="00085E9D" w:rsidP="00077A3C">
      <w:pPr>
        <w:pStyle w:val="Styl11"/>
        <w:contextualSpacing w:val="0"/>
      </w:pPr>
      <w:r w:rsidRPr="00D3634C">
        <w:t>Zamawiający dopuszcza również komunikację poprzez e-mail. Korespondencję (z wyłączeniem oferty, któr</w:t>
      </w:r>
      <w:r w:rsidR="005E44DE" w:rsidRPr="00D3634C">
        <w:t>ą</w:t>
      </w:r>
      <w:r w:rsidRPr="00D3634C">
        <w:t xml:space="preserve"> należy przesła</w:t>
      </w:r>
      <w:r w:rsidR="00D3634C" w:rsidRPr="00D3634C">
        <w:t>ć na adres wskazany w pkt. 22.1</w:t>
      </w:r>
      <w:r w:rsidR="008E44CD" w:rsidRPr="00D3634C">
        <w:t>.</w:t>
      </w:r>
      <w:r w:rsidRPr="00D3634C">
        <w:t xml:space="preserve"> SWZ) należy kierować na adres osoby uprawnionej do kontaktów z Wykonawcami wskazany w pkt</w:t>
      </w:r>
      <w:r w:rsidR="0047149C" w:rsidRPr="00D3634C">
        <w:t>.</w:t>
      </w:r>
      <w:r w:rsidRPr="00D3634C">
        <w:t xml:space="preserve"> 1 </w:t>
      </w:r>
      <w:r w:rsidR="00F6251F" w:rsidRPr="00D3634C">
        <w:t>SWZ</w:t>
      </w:r>
      <w:r w:rsidRPr="00D3634C">
        <w:t>.</w:t>
      </w:r>
    </w:p>
    <w:p w14:paraId="7BDF96DC" w14:textId="77777777" w:rsidR="00F40506" w:rsidRPr="001F74AF" w:rsidRDefault="00F40506" w:rsidP="001F74AF">
      <w:pPr>
        <w:pStyle w:val="Dzia"/>
        <w:rPr>
          <w:rFonts w:eastAsia="Arial Unicode MS"/>
        </w:rPr>
      </w:pPr>
      <w:r w:rsidRPr="001F74AF">
        <w:rPr>
          <w:rFonts w:eastAsia="Arial Unicode MS"/>
        </w:rPr>
        <w:t>Dział II</w:t>
      </w:r>
    </w:p>
    <w:p w14:paraId="4BAB6A0F" w14:textId="473C468B" w:rsidR="00F40506" w:rsidRDefault="00F40506" w:rsidP="001F74AF">
      <w:pPr>
        <w:pStyle w:val="Dzia"/>
        <w:rPr>
          <w:rFonts w:eastAsia="Arial Unicode MS"/>
        </w:rPr>
      </w:pPr>
      <w:r w:rsidRPr="001F74AF">
        <w:rPr>
          <w:rFonts w:eastAsia="Arial Unicode MS"/>
        </w:rPr>
        <w:t>Opis przedmiotu zamówienia i termin jego realizacji</w:t>
      </w:r>
    </w:p>
    <w:p w14:paraId="3D471358" w14:textId="77777777" w:rsidR="0036488B" w:rsidRPr="00C24A40" w:rsidRDefault="0036488B" w:rsidP="004F4CEF">
      <w:pPr>
        <w:pStyle w:val="Styl1"/>
      </w:pPr>
      <w:r w:rsidRPr="00F40506">
        <w:t>Przedmiot Zamówienia</w:t>
      </w:r>
    </w:p>
    <w:p w14:paraId="490F0E1F" w14:textId="77777777" w:rsidR="00D3634C" w:rsidRDefault="00F40506" w:rsidP="00D3634C">
      <w:pPr>
        <w:pStyle w:val="Styl11"/>
      </w:pPr>
      <w:r w:rsidRPr="0036488B">
        <w:t xml:space="preserve">Przedmiotem zamówienia jest </w:t>
      </w:r>
      <w:r w:rsidR="00D3634C" w:rsidRPr="00D3634C">
        <w:t>świadczenie usługi polegającej na przewozie dwóch zestawów CNG dwoma ciągnikami siodłowymi wraz z obsługą. Przewóz realizowany będzie w sposób ciągły tj. 24 godz./dobę, we wszystkie dni tygodnia, nie wyłączając dni ustawowo wolnych od pracy i świąt pomiędzy: OZG Pogwizdów (miejscowość: Medynia Łańcucka, gmina: Czarna, powiat łańcucki, województwo podkarpackie), a OZG Stobierna (miejscowość: Stobierna gmina Trzebownisko: powiat rzeszowski</w:t>
      </w:r>
      <w:r w:rsidR="00D3634C">
        <w:t>,</w:t>
      </w:r>
      <w:r w:rsidR="00D3634C" w:rsidRPr="00D3634C">
        <w:t xml:space="preserve"> województwo podkarpackie).</w:t>
      </w:r>
    </w:p>
    <w:p w14:paraId="2D874702" w14:textId="45913207" w:rsidR="00CD6ADD" w:rsidRPr="009C6996" w:rsidRDefault="00CD6ADD" w:rsidP="00D3634C">
      <w:pPr>
        <w:pStyle w:val="Styl11"/>
      </w:pPr>
      <w:r w:rsidRPr="009C6996">
        <w:t xml:space="preserve">Rodzaj zamówienia: </w:t>
      </w:r>
      <w:r w:rsidRPr="00D3634C">
        <w:t>usługa</w:t>
      </w:r>
      <w:r w:rsidR="00D3634C" w:rsidRPr="00D3634C">
        <w:t>.</w:t>
      </w:r>
    </w:p>
    <w:p w14:paraId="2A92A199" w14:textId="3FDE5904" w:rsidR="00EE7A4B" w:rsidRDefault="001919DB" w:rsidP="00EE7A4B">
      <w:pPr>
        <w:pStyle w:val="Styl11"/>
      </w:pPr>
      <w:r w:rsidRPr="009C6996">
        <w:t>O</w:t>
      </w:r>
      <w:r w:rsidR="00F40506" w:rsidRPr="009C6996">
        <w:t xml:space="preserve">pis przedmiotu zamówienia stanowi </w:t>
      </w:r>
      <w:r w:rsidR="00D02D33">
        <w:rPr>
          <w:b/>
        </w:rPr>
        <w:t>Z</w:t>
      </w:r>
      <w:r w:rsidR="00EF5C9F" w:rsidRPr="009C6996">
        <w:rPr>
          <w:b/>
          <w:iCs/>
        </w:rPr>
        <w:t>ałącznik</w:t>
      </w:r>
      <w:r w:rsidR="00F40506" w:rsidRPr="009C6996">
        <w:rPr>
          <w:b/>
          <w:iCs/>
        </w:rPr>
        <w:t xml:space="preserve"> </w:t>
      </w:r>
      <w:r w:rsidR="00F40506" w:rsidRPr="00077A3C">
        <w:rPr>
          <w:b/>
          <w:iCs/>
        </w:rPr>
        <w:t xml:space="preserve">nr </w:t>
      </w:r>
      <w:r w:rsidR="00D3634C">
        <w:rPr>
          <w:b/>
          <w:iCs/>
        </w:rPr>
        <w:t xml:space="preserve">2 </w:t>
      </w:r>
      <w:r w:rsidR="004E76F7" w:rsidRPr="00077A3C">
        <w:rPr>
          <w:b/>
          <w:iCs/>
        </w:rPr>
        <w:t xml:space="preserve">do </w:t>
      </w:r>
      <w:r w:rsidR="006C29FD" w:rsidRPr="00077A3C">
        <w:rPr>
          <w:b/>
          <w:iCs/>
        </w:rPr>
        <w:t>SWZ</w:t>
      </w:r>
      <w:r w:rsidR="00D3634C">
        <w:rPr>
          <w:iCs/>
        </w:rPr>
        <w:t>.</w:t>
      </w:r>
    </w:p>
    <w:p w14:paraId="19CD0A70" w14:textId="77777777" w:rsidR="00125875" w:rsidRDefault="00125875" w:rsidP="003F0AE1">
      <w:pPr>
        <w:pStyle w:val="Styl11"/>
        <w:numPr>
          <w:ilvl w:val="0"/>
          <w:numId w:val="0"/>
        </w:numPr>
        <w:ind w:left="709"/>
      </w:pPr>
    </w:p>
    <w:p w14:paraId="6CCFC155" w14:textId="77777777" w:rsidR="00E35626" w:rsidRPr="00C24A40" w:rsidRDefault="00E35626" w:rsidP="004F4CEF">
      <w:pPr>
        <w:pStyle w:val="Styl1"/>
      </w:pPr>
      <w:bookmarkStart w:id="0" w:name="_Toc479595440"/>
      <w:r w:rsidRPr="00F40506">
        <w:t>Warunki realizacji zamówienia</w:t>
      </w:r>
    </w:p>
    <w:bookmarkEnd w:id="0"/>
    <w:p w14:paraId="7938BD62" w14:textId="2D6B967E" w:rsidR="00F40506" w:rsidRPr="00F40506" w:rsidRDefault="00F40506" w:rsidP="006C68B3">
      <w:pPr>
        <w:pStyle w:val="Styl11"/>
      </w:pPr>
      <w:r w:rsidRPr="00F40506">
        <w:t xml:space="preserve">Szczegółowe warunki realizacji zamówienia </w:t>
      </w:r>
      <w:r w:rsidR="00931112">
        <w:t>zostały określone we</w:t>
      </w:r>
      <w:r w:rsidR="00931112" w:rsidRPr="00F40506">
        <w:t xml:space="preserve"> wz</w:t>
      </w:r>
      <w:r w:rsidR="00931112">
        <w:t>orze</w:t>
      </w:r>
      <w:r w:rsidR="00931112" w:rsidRPr="00F40506">
        <w:t xml:space="preserve"> umowy stanowiąc</w:t>
      </w:r>
      <w:r w:rsidR="00F67218">
        <w:t>ym</w:t>
      </w:r>
      <w:r w:rsidR="00931112" w:rsidRPr="00F40506">
        <w:rPr>
          <w:b/>
          <w:highlight w:val="yellow"/>
        </w:rPr>
        <w:t xml:space="preserve"> </w:t>
      </w:r>
      <w:r w:rsidR="00D02D33" w:rsidRPr="00077A3C">
        <w:rPr>
          <w:b/>
        </w:rPr>
        <w:t>Z</w:t>
      </w:r>
      <w:r w:rsidRPr="00077A3C">
        <w:rPr>
          <w:b/>
        </w:rPr>
        <w:t xml:space="preserve">ałącznik </w:t>
      </w:r>
      <w:r w:rsidR="00077A3C">
        <w:rPr>
          <w:b/>
        </w:rPr>
        <w:t xml:space="preserve">nr </w:t>
      </w:r>
      <w:r w:rsidR="00D3634C">
        <w:rPr>
          <w:b/>
        </w:rPr>
        <w:t xml:space="preserve">3 </w:t>
      </w:r>
      <w:r w:rsidRPr="00F40506">
        <w:rPr>
          <w:b/>
        </w:rPr>
        <w:t xml:space="preserve">do </w:t>
      </w:r>
      <w:r w:rsidR="006C29FD">
        <w:rPr>
          <w:b/>
        </w:rPr>
        <w:t>SWZ</w:t>
      </w:r>
      <w:r w:rsidRPr="00F40506">
        <w:t>.</w:t>
      </w:r>
    </w:p>
    <w:p w14:paraId="2341347C" w14:textId="77777777" w:rsidR="00543302" w:rsidRPr="00C24A40" w:rsidRDefault="00543302" w:rsidP="004F4CEF">
      <w:pPr>
        <w:pStyle w:val="Styl1"/>
      </w:pPr>
      <w:r w:rsidRPr="00F40506">
        <w:t>Termin realizacji zamówienia</w:t>
      </w:r>
    </w:p>
    <w:p w14:paraId="17872E8C" w14:textId="1E273325" w:rsidR="00F40506" w:rsidRPr="006C68B3" w:rsidRDefault="00F40506" w:rsidP="006C68B3">
      <w:pPr>
        <w:pStyle w:val="Styl11"/>
      </w:pPr>
      <w:r w:rsidRPr="00F40506">
        <w:t xml:space="preserve">Zamówienie będzie zrealizowane </w:t>
      </w:r>
      <w:r w:rsidR="00D3634C">
        <w:t>zgodnie z</w:t>
      </w:r>
      <w:r w:rsidR="00D3634C">
        <w:rPr>
          <w:i/>
          <w:color w:val="4F81BD" w:themeColor="accent1"/>
        </w:rPr>
        <w:t xml:space="preserve"> </w:t>
      </w:r>
      <w:r w:rsidR="00D3634C" w:rsidRPr="00D3634C">
        <w:t>§ 4</w:t>
      </w:r>
      <w:r w:rsidRPr="00D3634C">
        <w:t xml:space="preserve"> </w:t>
      </w:r>
      <w:r w:rsidR="00CD6ADD" w:rsidRPr="00D3634C">
        <w:t xml:space="preserve">wzoru </w:t>
      </w:r>
      <w:r w:rsidRPr="00D3634C">
        <w:t>umowy.</w:t>
      </w:r>
    </w:p>
    <w:p w14:paraId="123C9B23" w14:textId="77777777" w:rsidR="007B5698" w:rsidRPr="007B5698" w:rsidRDefault="007B5698" w:rsidP="004F4CEF">
      <w:pPr>
        <w:pStyle w:val="Styl1"/>
      </w:pPr>
      <w:r w:rsidRPr="007B5698">
        <w:t>Zamówienia częściowe</w:t>
      </w:r>
    </w:p>
    <w:p w14:paraId="560FA388" w14:textId="26FAFB87" w:rsidR="00F40506" w:rsidRPr="00D3634C" w:rsidRDefault="00F40506" w:rsidP="00D3634C">
      <w:pPr>
        <w:pStyle w:val="Styl11"/>
        <w:contextualSpacing w:val="0"/>
      </w:pPr>
      <w:r w:rsidRPr="007B5698">
        <w:t xml:space="preserve">Zamawiający </w:t>
      </w:r>
      <w:r w:rsidRPr="00D3634C">
        <w:t xml:space="preserve">nie dopuszcza </w:t>
      </w:r>
      <w:r w:rsidRPr="007B5698">
        <w:t>składania ofert częściowych.</w:t>
      </w:r>
    </w:p>
    <w:p w14:paraId="226B6B53" w14:textId="77777777" w:rsidR="00E47C88" w:rsidRPr="0051451B" w:rsidRDefault="00886DAD" w:rsidP="004F4CEF">
      <w:pPr>
        <w:pStyle w:val="Styl1"/>
      </w:pPr>
      <w:r w:rsidRPr="0051451B">
        <w:t xml:space="preserve">Podwykonawstwo </w:t>
      </w:r>
    </w:p>
    <w:p w14:paraId="59FF32F1" w14:textId="77777777" w:rsidR="00F40506" w:rsidRPr="00E47C88" w:rsidRDefault="00F40506" w:rsidP="00077A3C">
      <w:pPr>
        <w:pStyle w:val="Styl11"/>
        <w:contextualSpacing w:val="0"/>
      </w:pPr>
      <w:r w:rsidRPr="00E47C88">
        <w:t>Za</w:t>
      </w:r>
      <w:r w:rsidR="001919DB" w:rsidRPr="00E47C88">
        <w:t>mawiający żąda wskazania przez W</w:t>
      </w:r>
      <w:r w:rsidRPr="00E47C88">
        <w:t>ykonawcę części zamówienia, których wykonanie zamierza powierzyć</w:t>
      </w:r>
      <w:r w:rsidR="001919DB" w:rsidRPr="00E47C88">
        <w:t xml:space="preserve"> podwykonawcom i podania przez W</w:t>
      </w:r>
      <w:r w:rsidRPr="00E47C88">
        <w:t xml:space="preserve">ykonawcę </w:t>
      </w:r>
      <w:r w:rsidR="00E65F46">
        <w:t xml:space="preserve">nazw </w:t>
      </w:r>
      <w:r w:rsidRPr="00E47C88">
        <w:t>firm podwykonawców</w:t>
      </w:r>
      <w:r w:rsidR="00A56C14">
        <w:t xml:space="preserve"> o ile są znani</w:t>
      </w:r>
      <w:r w:rsidRPr="00E47C88">
        <w:t>.</w:t>
      </w:r>
    </w:p>
    <w:p w14:paraId="2E5222F7" w14:textId="6B57A41F" w:rsidR="00F40506" w:rsidRPr="00162E24" w:rsidRDefault="00F40506" w:rsidP="00077A3C">
      <w:pPr>
        <w:pStyle w:val="Styl11"/>
        <w:contextualSpacing w:val="0"/>
      </w:pPr>
      <w:r w:rsidRPr="00E47C88">
        <w:rPr>
          <w:bCs/>
        </w:rPr>
        <w:t xml:space="preserve">Wykonawca może zmienić lub zrezygnować z podwykonawcy. Jeżeli zmiana albo rezygnacja </w:t>
      </w:r>
      <w:r w:rsidR="00DA25C9" w:rsidRPr="00E47C88">
        <w:rPr>
          <w:bCs/>
        </w:rPr>
        <w:t>z</w:t>
      </w:r>
      <w:r w:rsidR="00DA25C9">
        <w:rPr>
          <w:bCs/>
        </w:rPr>
        <w:t> </w:t>
      </w:r>
      <w:r w:rsidRPr="00E47C88">
        <w:rPr>
          <w:bCs/>
        </w:rPr>
        <w:t>podwykonawcy dotyczy podmiotu, na którego zasoby Wykonawca powoływał się, n</w:t>
      </w:r>
      <w:r w:rsidR="00CE193E">
        <w:rPr>
          <w:bCs/>
        </w:rPr>
        <w:t>a zasadach określonych w pkt</w:t>
      </w:r>
      <w:r w:rsidR="0047149C">
        <w:rPr>
          <w:bCs/>
        </w:rPr>
        <w:t>.</w:t>
      </w:r>
      <w:r w:rsidR="00CE193E">
        <w:rPr>
          <w:bCs/>
        </w:rPr>
        <w:t xml:space="preserve"> 10.4.</w:t>
      </w:r>
      <w:r w:rsidRPr="00E47C88">
        <w:rPr>
          <w:bCs/>
        </w:rPr>
        <w:t xml:space="preserve"> </w:t>
      </w:r>
      <w:r w:rsidR="006C29FD">
        <w:rPr>
          <w:bCs/>
        </w:rPr>
        <w:t>SWZ</w:t>
      </w:r>
      <w:r w:rsidRPr="00E47C88">
        <w:rPr>
          <w:bCs/>
        </w:rPr>
        <w:t>, w celu wykazania spełniania warunków udziału w</w:t>
      </w:r>
      <w:r w:rsidR="00DA25C9">
        <w:rPr>
          <w:bCs/>
        </w:rPr>
        <w:t> </w:t>
      </w:r>
      <w:r w:rsidRPr="00E47C88">
        <w:rPr>
          <w:bCs/>
        </w:rPr>
        <w:t>postępowaniu</w:t>
      </w:r>
      <w:r w:rsidRPr="00322FB1">
        <w:rPr>
          <w:bCs/>
        </w:rPr>
        <w:t xml:space="preserve">, </w:t>
      </w:r>
      <w:r w:rsidRPr="00E47C88">
        <w:rPr>
          <w:bCs/>
        </w:rPr>
        <w:t xml:space="preserve">Wykonawca jest obowiązany wykazać Zamawiającemu, że proponowany inny </w:t>
      </w:r>
      <w:r w:rsidRPr="00E47C88">
        <w:rPr>
          <w:bCs/>
        </w:rPr>
        <w:lastRenderedPageBreak/>
        <w:t>podwykonawca lub Wykonawca samodzielnie spełnia je w stopniu nie mniejszym niż podwykonawca, na którego zasoby Wykonawca powoływał się w trakcie postępowania o udzielenie Zamówienia.</w:t>
      </w:r>
      <w:r w:rsidR="00886DAD" w:rsidRPr="00886DAD">
        <w:rPr>
          <w:b/>
          <w:color w:val="FF0000"/>
        </w:rPr>
        <w:t xml:space="preserve"> </w:t>
      </w:r>
    </w:p>
    <w:p w14:paraId="405A4818" w14:textId="77777777" w:rsidR="00162E24" w:rsidRPr="00E47C88" w:rsidRDefault="00162E24" w:rsidP="004F4CEF">
      <w:pPr>
        <w:pStyle w:val="Styl1"/>
      </w:pPr>
      <w:r w:rsidRPr="00F40506">
        <w:t>Oferty wariantowe</w:t>
      </w:r>
      <w:r>
        <w:t>. Zamówienia uzupełniające.</w:t>
      </w:r>
    </w:p>
    <w:p w14:paraId="46827816" w14:textId="18DC0F54" w:rsidR="00162E24" w:rsidRPr="00D3634C" w:rsidRDefault="00F40506" w:rsidP="00077A3C">
      <w:pPr>
        <w:pStyle w:val="Styl11"/>
        <w:contextualSpacing w:val="0"/>
      </w:pPr>
      <w:r w:rsidRPr="00D3634C">
        <w:t>Zamawiający nie dopuszcza składania ofert wariantowych.</w:t>
      </w:r>
      <w:bookmarkStart w:id="1" w:name="_Toc165626656"/>
      <w:bookmarkStart w:id="2" w:name="_Toc479595442"/>
      <w:bookmarkStart w:id="3" w:name="_Toc139608600"/>
    </w:p>
    <w:p w14:paraId="1645CB9F" w14:textId="2B3078E2" w:rsidR="007D7C5D" w:rsidRPr="00D3634C" w:rsidRDefault="007D7C5D" w:rsidP="00077A3C">
      <w:pPr>
        <w:pStyle w:val="Styl11"/>
        <w:contextualSpacing w:val="0"/>
      </w:pPr>
      <w:r w:rsidRPr="00D3634C">
        <w:t>Zamawiający informuje, że nie przewiduje udzielenia zamówień uzupełniających</w:t>
      </w:r>
      <w:r w:rsidR="00162E24" w:rsidRPr="00D3634C">
        <w:t>.</w:t>
      </w:r>
    </w:p>
    <w:p w14:paraId="7D9A4DC4" w14:textId="4995D83E" w:rsidR="007E4672" w:rsidRPr="00162E24" w:rsidRDefault="007E4672" w:rsidP="00077A3C">
      <w:pPr>
        <w:pStyle w:val="Styl11"/>
        <w:contextualSpacing w:val="0"/>
      </w:pPr>
      <w:r w:rsidRPr="00D3634C">
        <w:t xml:space="preserve">Zamawiający nie dopuszcza składania </w:t>
      </w:r>
      <w:r>
        <w:t>ofert warunko</w:t>
      </w:r>
      <w:r w:rsidRPr="0081083D">
        <w:t>wych.</w:t>
      </w:r>
    </w:p>
    <w:p w14:paraId="1340FE13" w14:textId="77777777" w:rsidR="00F40506" w:rsidRPr="00F40506" w:rsidRDefault="00F40506" w:rsidP="001F74AF">
      <w:pPr>
        <w:pStyle w:val="Dzia"/>
        <w:rPr>
          <w:lang w:eastAsia="en-US"/>
        </w:rPr>
      </w:pPr>
      <w:r w:rsidRPr="00F40506">
        <w:rPr>
          <w:lang w:eastAsia="en-US"/>
        </w:rPr>
        <w:t>Dział III</w:t>
      </w:r>
    </w:p>
    <w:p w14:paraId="3F5FC87D" w14:textId="77777777" w:rsidR="00F40506" w:rsidRDefault="00F40506" w:rsidP="001F74AF">
      <w:pPr>
        <w:pStyle w:val="Dzia"/>
        <w:rPr>
          <w:lang w:eastAsia="en-US"/>
        </w:rPr>
      </w:pPr>
      <w:r w:rsidRPr="00F40506">
        <w:rPr>
          <w:lang w:eastAsia="en-US"/>
        </w:rPr>
        <w:t>Informacje o charakterze prawnym, ekonomicznymi technicznym</w:t>
      </w:r>
    </w:p>
    <w:p w14:paraId="5572BE77" w14:textId="572E3E7F" w:rsidR="00A33295" w:rsidRPr="00E47C88" w:rsidRDefault="00A33295" w:rsidP="004F4CEF">
      <w:pPr>
        <w:pStyle w:val="Styl1"/>
      </w:pPr>
      <w:r w:rsidRPr="00F40506">
        <w:t xml:space="preserve">Dopuszczenie </w:t>
      </w:r>
      <w:r w:rsidR="00922058">
        <w:t>W</w:t>
      </w:r>
      <w:r w:rsidRPr="00F40506">
        <w:t>ykonawców do ubiegania się o udzielenie zamówienia</w:t>
      </w:r>
    </w:p>
    <w:bookmarkEnd w:id="1"/>
    <w:bookmarkEnd w:id="2"/>
    <w:p w14:paraId="14E50A2F" w14:textId="77777777" w:rsidR="00F40506" w:rsidRPr="00D53237" w:rsidRDefault="00A33295" w:rsidP="009E05B7">
      <w:pPr>
        <w:pStyle w:val="Styl11"/>
        <w:contextualSpacing w:val="0"/>
      </w:pPr>
      <w:r w:rsidRPr="00D53237">
        <w:t xml:space="preserve">O </w:t>
      </w:r>
      <w:r w:rsidR="00F40506" w:rsidRPr="00D53237">
        <w:t>udzielenie Zamówienia mogą ubiegać się Wykonawcy, którzy:</w:t>
      </w:r>
    </w:p>
    <w:p w14:paraId="31C47528" w14:textId="77777777" w:rsidR="00A33295" w:rsidRPr="00A33295" w:rsidRDefault="007D7C5D" w:rsidP="009E05B7">
      <w:pPr>
        <w:pStyle w:val="Styl111"/>
        <w:ind w:left="1560" w:hanging="851"/>
        <w:contextualSpacing w:val="0"/>
      </w:pPr>
      <w:r w:rsidRPr="00A33295">
        <w:t>posiadają uprawnienia do wykonywania określonej działalności lub czynności, jeżeli przepisy prawa nakładają obowiązek posiadania takich uprawnień;</w:t>
      </w:r>
    </w:p>
    <w:p w14:paraId="58CF4F54" w14:textId="77777777" w:rsidR="00A33295" w:rsidRPr="00A33295" w:rsidRDefault="007D7C5D" w:rsidP="009E05B7">
      <w:pPr>
        <w:pStyle w:val="Styl111"/>
        <w:ind w:left="1560" w:hanging="851"/>
        <w:contextualSpacing w:val="0"/>
      </w:pPr>
      <w:r w:rsidRPr="00A33295">
        <w:t xml:space="preserve">posiadają </w:t>
      </w:r>
      <w:r w:rsidR="00DA25C9">
        <w:t xml:space="preserve">zdolność techniczną lub zawodową tj. </w:t>
      </w:r>
      <w:r w:rsidRPr="00A33295">
        <w:t>niezbędną wiedzę i doświadczenie oraz dysponują potencjałem technicznym i osobami zdolnymi do wykonania zamówienia;</w:t>
      </w:r>
    </w:p>
    <w:p w14:paraId="24233484" w14:textId="2420632F" w:rsidR="00A33295" w:rsidRPr="00D3634C" w:rsidRDefault="007D7C5D" w:rsidP="009E05B7">
      <w:pPr>
        <w:pStyle w:val="Styl111"/>
        <w:ind w:left="1560" w:hanging="851"/>
        <w:contextualSpacing w:val="0"/>
      </w:pPr>
      <w:r w:rsidRPr="00A33295">
        <w:t xml:space="preserve">znajdują się w sytuacji finansowej </w:t>
      </w:r>
      <w:r w:rsidR="00DA25C9">
        <w:t xml:space="preserve">i </w:t>
      </w:r>
      <w:r w:rsidR="00DA25C9" w:rsidRPr="00A33295">
        <w:t xml:space="preserve">ekonomicznej </w:t>
      </w:r>
      <w:r w:rsidRPr="00A33295">
        <w:t xml:space="preserve">zapewniającej wykonanie </w:t>
      </w:r>
      <w:r w:rsidRPr="00D3634C">
        <w:t>zamówienia;</w:t>
      </w:r>
    </w:p>
    <w:p w14:paraId="59C0C2F6" w14:textId="1B6CE9E8" w:rsidR="00D53237" w:rsidRPr="00D3634C" w:rsidRDefault="00D53237" w:rsidP="009E05B7">
      <w:pPr>
        <w:pStyle w:val="Styl11"/>
        <w:contextualSpacing w:val="0"/>
        <w:rPr>
          <w:rFonts w:eastAsia="Calibri"/>
          <w:b/>
          <w:iCs/>
        </w:rPr>
      </w:pPr>
      <w:r w:rsidRPr="00D3634C">
        <w:rPr>
          <w:b/>
        </w:rPr>
        <w:t xml:space="preserve">Warunki szczególne </w:t>
      </w:r>
      <w:r w:rsidR="00CD6ADD" w:rsidRPr="00D3634C">
        <w:rPr>
          <w:b/>
        </w:rPr>
        <w:t xml:space="preserve">udziału </w:t>
      </w:r>
      <w:r w:rsidRPr="00D3634C">
        <w:rPr>
          <w:b/>
        </w:rPr>
        <w:t>w postępowaniu</w:t>
      </w:r>
      <w:r w:rsidR="004F01D9" w:rsidRPr="00D3634C">
        <w:rPr>
          <w:b/>
        </w:rPr>
        <w:t>:</w:t>
      </w:r>
    </w:p>
    <w:p w14:paraId="5304304E" w14:textId="43E8DEB3" w:rsidR="00645F06" w:rsidRPr="00D53237" w:rsidRDefault="004F01D9" w:rsidP="009E05B7">
      <w:pPr>
        <w:pStyle w:val="Styl111"/>
        <w:ind w:left="1560" w:hanging="851"/>
        <w:contextualSpacing w:val="0"/>
      </w:pPr>
      <w:r>
        <w:t>z</w:t>
      </w:r>
      <w:r w:rsidR="00645F06" w:rsidRPr="00D53237">
        <w:t>a spełniających warunki udziału w postępowaniu Zamaw</w:t>
      </w:r>
      <w:r w:rsidR="00D3634C">
        <w:t>iający uzna Wykonawców, którzy wykażą, że:</w:t>
      </w:r>
    </w:p>
    <w:p w14:paraId="468AF1B7" w14:textId="128C0F24" w:rsidR="00EA1F13" w:rsidRPr="00EA1F13" w:rsidRDefault="00EA1F13" w:rsidP="00EA1F13">
      <w:pPr>
        <w:pStyle w:val="Styla0"/>
        <w:numPr>
          <w:ilvl w:val="0"/>
          <w:numId w:val="19"/>
        </w:numPr>
      </w:pPr>
      <w:r w:rsidRPr="00EA1F13">
        <w:t xml:space="preserve">wykażą, że w okresie </w:t>
      </w:r>
      <w:r w:rsidRPr="00EA1F13">
        <w:rPr>
          <w:b/>
        </w:rPr>
        <w:t>ostatnich trzech (3) lat</w:t>
      </w:r>
      <w:r w:rsidRPr="00EA1F13">
        <w:t xml:space="preserve"> przed upływem terminu składania ofert a jeśli okres prowadzenie działalności jest krótszy – to w tym okresie wykonali, a</w:t>
      </w:r>
      <w:r>
        <w:t> </w:t>
      </w:r>
      <w:r w:rsidRPr="00EA1F13">
        <w:t>w</w:t>
      </w:r>
      <w:r>
        <w:t> </w:t>
      </w:r>
      <w:r w:rsidRPr="00EA1F13">
        <w:t xml:space="preserve">przypadku świadczeń powtarzających się lub ciągłych nadal wykonują, </w:t>
      </w:r>
      <w:r w:rsidRPr="00EA1F13">
        <w:rPr>
          <w:b/>
        </w:rPr>
        <w:t>co najmniej jedną (1) usługę</w:t>
      </w:r>
      <w:r w:rsidRPr="00EA1F13">
        <w:t xml:space="preserve"> polegającą na przewozie towarów niebezpiecznych ADR, na kwotę </w:t>
      </w:r>
      <w:r w:rsidRPr="00EA1F13">
        <w:rPr>
          <w:b/>
        </w:rPr>
        <w:t>nie mniejszą niż 400 000,00 zł netto</w:t>
      </w:r>
      <w:r w:rsidR="00722BEA">
        <w:t>;</w:t>
      </w:r>
    </w:p>
    <w:p w14:paraId="4E0204A0" w14:textId="525E6CEC" w:rsidR="00D3634C" w:rsidRDefault="00D3634C" w:rsidP="00D3634C">
      <w:pPr>
        <w:pStyle w:val="Styla0"/>
        <w:numPr>
          <w:ilvl w:val="0"/>
          <w:numId w:val="19"/>
        </w:numPr>
        <w:spacing w:line="259" w:lineRule="auto"/>
        <w:contextualSpacing w:val="0"/>
      </w:pPr>
      <w:r w:rsidRPr="00D3634C">
        <w:t xml:space="preserve">w czasie obowiązywania umowy posiadać będą </w:t>
      </w:r>
      <w:r w:rsidRPr="00D3634C">
        <w:rPr>
          <w:b/>
        </w:rPr>
        <w:t>ubezpieczenie OC</w:t>
      </w:r>
      <w:r w:rsidRPr="00D3634C">
        <w:t xml:space="preserve"> w zakresie prowadzonej działalności gospodarczej </w:t>
      </w:r>
      <w:r w:rsidRPr="00E14E0A">
        <w:rPr>
          <w:b/>
        </w:rPr>
        <w:t>na kwotę minimum 1 000 000,00 zł</w:t>
      </w:r>
      <w:r>
        <w:t>;</w:t>
      </w:r>
    </w:p>
    <w:p w14:paraId="0B8584D0" w14:textId="4B2B2F51" w:rsidR="00D3634C" w:rsidRDefault="00D3634C" w:rsidP="00D3634C">
      <w:pPr>
        <w:pStyle w:val="Styla0"/>
        <w:numPr>
          <w:ilvl w:val="0"/>
          <w:numId w:val="19"/>
        </w:numPr>
        <w:spacing w:line="259" w:lineRule="auto"/>
        <w:contextualSpacing w:val="0"/>
      </w:pPr>
      <w:r w:rsidRPr="00D3634C">
        <w:t xml:space="preserve">dysponują </w:t>
      </w:r>
      <w:r w:rsidRPr="00D3634C">
        <w:rPr>
          <w:b/>
        </w:rPr>
        <w:t>co najmniej dwoma (2) ciągnikami siodłowymi</w:t>
      </w:r>
      <w:r w:rsidRPr="00D3634C">
        <w:t xml:space="preserve"> odpowiednimi do wykonania w sposób ciągły usługi przew</w:t>
      </w:r>
      <w:r w:rsidR="00722BEA">
        <w:t>ozu zestawów CNG wraz z obsługą</w:t>
      </w:r>
      <w:r w:rsidR="00416A9A">
        <w:t xml:space="preserve"> (kierowcami)</w:t>
      </w:r>
      <w:r w:rsidR="00722BEA">
        <w:t>;</w:t>
      </w:r>
    </w:p>
    <w:p w14:paraId="32482354" w14:textId="66B1DDEC" w:rsidR="00722BEA" w:rsidRDefault="00722BEA" w:rsidP="00722BEA">
      <w:pPr>
        <w:pStyle w:val="Styla0"/>
        <w:numPr>
          <w:ilvl w:val="0"/>
          <w:numId w:val="19"/>
        </w:numPr>
        <w:spacing w:line="259" w:lineRule="auto"/>
        <w:contextualSpacing w:val="0"/>
      </w:pPr>
      <w:r w:rsidRPr="00722BEA">
        <w:t xml:space="preserve">w czasie obowiązywania umowy będą </w:t>
      </w:r>
      <w:r w:rsidRPr="00722BEA">
        <w:rPr>
          <w:b/>
        </w:rPr>
        <w:t>utrzymywać ciągniki siodłowe w stałej gotowości w sposób ciągły (24 godz. na dobę)</w:t>
      </w:r>
      <w:r w:rsidRPr="00722BEA">
        <w:t xml:space="preserve"> we wszystkie dni tygodnia, nie wyłączając dni us</w:t>
      </w:r>
      <w:r>
        <w:t>tawowo wolnych od pracy i świąt;</w:t>
      </w:r>
    </w:p>
    <w:p w14:paraId="509B9CF8" w14:textId="22C79BB4" w:rsidR="00722BEA" w:rsidRDefault="00722BEA" w:rsidP="00722BEA">
      <w:pPr>
        <w:pStyle w:val="Styla0"/>
        <w:numPr>
          <w:ilvl w:val="0"/>
          <w:numId w:val="19"/>
        </w:numPr>
        <w:spacing w:line="259" w:lineRule="auto"/>
        <w:contextualSpacing w:val="0"/>
      </w:pPr>
      <w:r w:rsidRPr="00722BEA">
        <w:t xml:space="preserve">posiadają stosowne </w:t>
      </w:r>
      <w:r w:rsidRPr="00722BEA">
        <w:rPr>
          <w:b/>
        </w:rPr>
        <w:t>uprawnienia do transportu towarów niebezpiecznych ADR</w:t>
      </w:r>
      <w:r w:rsidRPr="00722BEA">
        <w:t>.</w:t>
      </w:r>
    </w:p>
    <w:p w14:paraId="5EAD1F3B" w14:textId="77777777" w:rsidR="00671A1C" w:rsidRPr="00F40506" w:rsidRDefault="00671A1C" w:rsidP="00C044AB">
      <w:pPr>
        <w:pStyle w:val="Styla0"/>
        <w:spacing w:line="259" w:lineRule="auto"/>
        <w:ind w:left="1494"/>
        <w:contextualSpacing w:val="0"/>
      </w:pPr>
    </w:p>
    <w:p w14:paraId="1ECED734" w14:textId="77777777" w:rsidR="004E49D6" w:rsidRPr="00C07E74" w:rsidRDefault="00645F06" w:rsidP="009E05B7">
      <w:pPr>
        <w:pStyle w:val="Styl11"/>
        <w:contextualSpacing w:val="0"/>
      </w:pPr>
      <w:r w:rsidRPr="00C07E74">
        <w:t>W przypadku Wykonawców wspólnie ubiegających się o udzielenie zamówienia żaden z Wykonawców nie może podlegać wykluczeniu. Pozostałe warunki muszą być spełnione łącznie przez składających ofertę.</w:t>
      </w:r>
    </w:p>
    <w:p w14:paraId="0022B58B" w14:textId="74048681" w:rsidR="00C07E74" w:rsidRPr="002B1AC9" w:rsidRDefault="00645F06" w:rsidP="009E05B7">
      <w:pPr>
        <w:pStyle w:val="Styl11"/>
        <w:contextualSpacing w:val="0"/>
      </w:pPr>
      <w:r w:rsidRPr="002B1AC9">
        <w:t xml:space="preserve">W celu potwierdzenia spełniania warunków udziału w postępowaniu w zakresie </w:t>
      </w:r>
      <w:r w:rsidR="00DA25C9" w:rsidRPr="002B1AC9">
        <w:t>zdolności technicznych lub zawodowych</w:t>
      </w:r>
      <w:r w:rsidR="00CD6ADD">
        <w:t>,</w:t>
      </w:r>
      <w:r w:rsidR="00DA25C9" w:rsidRPr="002B1AC9">
        <w:t xml:space="preserve"> lub sytuacji finansowej</w:t>
      </w:r>
      <w:r w:rsidR="00CD6ADD">
        <w:t>,</w:t>
      </w:r>
      <w:r w:rsidR="00DA25C9" w:rsidRPr="002B1AC9">
        <w:t xml:space="preserve"> lub ekonomicznej</w:t>
      </w:r>
      <w:r w:rsidRPr="002B1AC9">
        <w:t>, Zamawiający dopuszcza poleganie na zasobach innych podmiotów (w tym spółek z grupy kapitałowej).</w:t>
      </w:r>
    </w:p>
    <w:p w14:paraId="36C6E492" w14:textId="7E1429FA" w:rsidR="00C07E74" w:rsidRPr="002B1AC9" w:rsidRDefault="00C07E74" w:rsidP="009E05B7">
      <w:pPr>
        <w:pStyle w:val="Styl11"/>
        <w:contextualSpacing w:val="0"/>
      </w:pPr>
      <w:r w:rsidRPr="002B1AC9">
        <w:t xml:space="preserve">W odniesieniu do warunków </w:t>
      </w:r>
      <w:r w:rsidR="00A61DFC">
        <w:t xml:space="preserve">udziału w postępowaniu </w:t>
      </w:r>
      <w:r w:rsidRPr="002B1AC9">
        <w:t xml:space="preserve">dotyczących </w:t>
      </w:r>
      <w:r w:rsidR="00CD6ADD">
        <w:t>wiedzy</w:t>
      </w:r>
      <w:r w:rsidR="00CD6ADD" w:rsidRPr="00CD6ADD">
        <w:t xml:space="preserve"> i doświadczeni</w:t>
      </w:r>
      <w:r w:rsidR="001A57EE">
        <w:t xml:space="preserve">a </w:t>
      </w:r>
      <w:r w:rsidR="00CD6ADD">
        <w:t>(w</w:t>
      </w:r>
      <w:r w:rsidR="00B03307">
        <w:t> </w:t>
      </w:r>
      <w:r w:rsidR="00CD6ADD">
        <w:t xml:space="preserve">tym </w:t>
      </w:r>
      <w:r w:rsidRPr="002B1AC9">
        <w:t xml:space="preserve">wykształcenia </w:t>
      </w:r>
      <w:r w:rsidR="00CD6ADD">
        <w:t xml:space="preserve">i </w:t>
      </w:r>
      <w:r w:rsidRPr="002B1AC9">
        <w:t>kwalifikacji zawodowych</w:t>
      </w:r>
      <w:r w:rsidR="00CD6ADD">
        <w:t>)</w:t>
      </w:r>
      <w:r w:rsidRPr="002B1AC9">
        <w:t>, Wykonawcy mogą polegać na zdolnościach innych podmiotów, jeśli podmioty te zrealizują roboty budowlane lub usługi, do realizacji których te zdolności są wymagane.</w:t>
      </w:r>
      <w:bookmarkStart w:id="4" w:name="_Ref416255280"/>
    </w:p>
    <w:p w14:paraId="073B8511" w14:textId="77777777" w:rsidR="00825DA8" w:rsidRPr="002B1AC9" w:rsidRDefault="00825DA8" w:rsidP="009E05B7">
      <w:pPr>
        <w:pStyle w:val="Styl11"/>
        <w:contextualSpacing w:val="0"/>
        <w:rPr>
          <w:rFonts w:eastAsia="Calibri"/>
          <w:bCs/>
          <w:iCs/>
        </w:rPr>
      </w:pPr>
      <w:r w:rsidRPr="002B1AC9">
        <w:t>Z postępowania o udzielenie Zamówienia wyklucza się:</w:t>
      </w:r>
      <w:bookmarkEnd w:id="4"/>
    </w:p>
    <w:p w14:paraId="116C905B" w14:textId="5824C62F" w:rsidR="00825DA8" w:rsidRDefault="00825DA8" w:rsidP="009E05B7">
      <w:pPr>
        <w:pStyle w:val="Styl111"/>
        <w:ind w:left="1560" w:hanging="851"/>
        <w:contextualSpacing w:val="0"/>
      </w:pPr>
      <w:r w:rsidRPr="00E06181">
        <w:t>Wykonawców, którzy w ciągu ostatnich trzech</w:t>
      </w:r>
      <w:r>
        <w:t xml:space="preserve"> </w:t>
      </w:r>
      <w:r w:rsidRPr="00E06181">
        <w:t>lat przed wszczęciem postępowania wyrządzili szkodę</w:t>
      </w:r>
      <w:r w:rsidR="002C4D86">
        <w:t xml:space="preserve"> </w:t>
      </w:r>
      <w:r w:rsidR="00C77586">
        <w:t>Zespołowi</w:t>
      </w:r>
      <w:r w:rsidR="00C77586" w:rsidRPr="00C77586">
        <w:t xml:space="preserve"> Oddziałów Polskie Górnictwo Naftowe i Gazownictwo  ORLEN Spółki Akcyjnej</w:t>
      </w:r>
      <w:r w:rsidR="009F1886">
        <w:t xml:space="preserve"> </w:t>
      </w:r>
      <w:r w:rsidR="00114479">
        <w:t xml:space="preserve">lub </w:t>
      </w:r>
      <w:r w:rsidR="00E62B43">
        <w:t>Spółce Zależnej</w:t>
      </w:r>
      <w:r w:rsidR="001414BF">
        <w:t xml:space="preserve"> </w:t>
      </w:r>
      <w:r>
        <w:t>(status podmiotu oceniany według daty wyrządzenia szkody)</w:t>
      </w:r>
      <w:r w:rsidRPr="00E06181">
        <w:t>, nie</w:t>
      </w:r>
      <w:r>
        <w:t> </w:t>
      </w:r>
      <w:r w:rsidRPr="00E06181">
        <w:t xml:space="preserve">wykonując Zamówienia lub wykonując je nienależycie, a </w:t>
      </w:r>
      <w:r w:rsidRPr="00E06181">
        <w:lastRenderedPageBreak/>
        <w:t xml:space="preserve">szkoda ta nie została dobrowolnie naprawiona do dnia wszczęcia </w:t>
      </w:r>
      <w:r w:rsidR="00DA25C9">
        <w:t>P</w:t>
      </w:r>
      <w:r w:rsidRPr="00E06181">
        <w:t>ostępowania, chyba że niewykonanie lub</w:t>
      </w:r>
      <w:r>
        <w:t> </w:t>
      </w:r>
      <w:r w:rsidRPr="00E06181">
        <w:t>nienależyte wykonanie jest następstwem okoliczności, za które Wykonaw</w:t>
      </w:r>
      <w:r w:rsidR="0076284C">
        <w:t>ca nie ponosi odpowiedzialności</w:t>
      </w:r>
      <w:r w:rsidR="00482581">
        <w:t>,</w:t>
      </w:r>
    </w:p>
    <w:p w14:paraId="0CEAA8DC" w14:textId="21B282E0" w:rsidR="00825DA8" w:rsidRDefault="00A843F5" w:rsidP="009E05B7">
      <w:pPr>
        <w:pStyle w:val="Styl111"/>
        <w:ind w:left="1560" w:hanging="851"/>
        <w:contextualSpacing w:val="0"/>
      </w:pPr>
      <w:r w:rsidRPr="00A843F5">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825DA8">
        <w:t>,</w:t>
      </w:r>
    </w:p>
    <w:p w14:paraId="215CC36F" w14:textId="77777777" w:rsidR="00825DA8" w:rsidRDefault="00825DA8" w:rsidP="009E05B7">
      <w:pPr>
        <w:pStyle w:val="Styl111"/>
        <w:ind w:left="1560" w:hanging="851"/>
        <w:contextualSpacing w:val="0"/>
      </w:pPr>
      <w:r w:rsidRPr="00E06181">
        <w:t>Wykonawców będących osobami fizycznym</w:t>
      </w:r>
      <w:r>
        <w:t>i, które prawomocnie skazano za </w:t>
      </w:r>
      <w:r w:rsidRPr="00E06181">
        <w:t xml:space="preserve">przestępstwo popełnione w związku z postępowaniem o udzielenie </w:t>
      </w:r>
      <w:r>
        <w:t>z</w:t>
      </w:r>
      <w:r w:rsidRPr="00E06181">
        <w:t>amówienia lu</w:t>
      </w:r>
      <w:r>
        <w:t>b </w:t>
      </w:r>
      <w:r w:rsidRPr="00E06181">
        <w:t xml:space="preserve">inne przestępstwo popełnione w celu osiągnięcia korzyści </w:t>
      </w:r>
      <w:r>
        <w:t>majątkowych,</w:t>
      </w:r>
    </w:p>
    <w:p w14:paraId="7EC2460C" w14:textId="77777777" w:rsidR="00C07E74" w:rsidRDefault="00825DA8" w:rsidP="009E05B7">
      <w:pPr>
        <w:pStyle w:val="Styl111"/>
        <w:ind w:left="1560" w:hanging="851"/>
        <w:contextualSpacing w:val="0"/>
      </w:pPr>
      <w:bookmarkStart w:id="5" w:name="_Ref423510414"/>
      <w:r w:rsidRPr="00E06181">
        <w:t>Wykonawców będących spółkami prawa handlowego, których odpowiednio urzędujących członków władz zarządzających, wspólników partnerów, komplementariuszy</w:t>
      </w:r>
      <w:r>
        <w:t>,</w:t>
      </w:r>
      <w:r w:rsidRPr="00E06181">
        <w:t xml:space="preserve"> prawomocnie skazano za przestępstwo popełnione w związku z</w:t>
      </w:r>
      <w:r>
        <w:t> </w:t>
      </w:r>
      <w:r w:rsidRPr="00E06181">
        <w:t>postępowaniem o udzielenie Zamówienia lub inne przestępstwo popełnione w celu o</w:t>
      </w:r>
      <w:r>
        <w:t>siągnięcia korzyści majątkowych,</w:t>
      </w:r>
      <w:bookmarkEnd w:id="5"/>
    </w:p>
    <w:p w14:paraId="7E063A8F" w14:textId="503E75C6" w:rsidR="00C07E74" w:rsidRDefault="00C07E74" w:rsidP="009E05B7">
      <w:pPr>
        <w:pStyle w:val="Styl111"/>
        <w:ind w:left="1560" w:hanging="851"/>
        <w:contextualSpacing w:val="0"/>
      </w:pPr>
      <w:r w:rsidRPr="002B1AC9">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w:t>
      </w:r>
      <w:r w:rsidR="00B03307">
        <w:t> </w:t>
      </w:r>
      <w:r w:rsidRPr="002B1AC9">
        <w:t>charakterze terrorystycznym, handel ludźmi, praca dzieci, zatrudnianie cudzoziemców nielegalnie przebywających w warunkach szczególnego wykorzystania, pranie brudnych pieniędzy, łapownictwo czynne, łapownictwo wyborcze, łapownictwo managerskie, płatna protekcja czynna, udział w</w:t>
      </w:r>
      <w:r w:rsidR="00B03307">
        <w:t> </w:t>
      </w:r>
      <w:r w:rsidRPr="002B1AC9">
        <w:t>zorganizowanej grupie lub związku przestępczym, fałszowanie faktur, podawanie nieprawdy w fakturach, fałszowanie lub używanie sfałszowanej faktury z kwotą określającą mienie wielkiej wartości,</w:t>
      </w:r>
    </w:p>
    <w:p w14:paraId="5001780F" w14:textId="7453F131" w:rsidR="00C07E74" w:rsidRDefault="00C07E74" w:rsidP="009E05B7">
      <w:pPr>
        <w:pStyle w:val="Styl111"/>
        <w:ind w:left="1560" w:hanging="851"/>
        <w:contextualSpacing w:val="0"/>
      </w:pPr>
      <w:r w:rsidRPr="002B1AC9">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w:t>
      </w:r>
      <w:r w:rsidR="0047149C">
        <w:t>.</w:t>
      </w:r>
      <w:r w:rsidRPr="002B1AC9">
        <w:t xml:space="preserve"> </w:t>
      </w:r>
      <w:r w:rsidR="00EC52A3">
        <w:t>10.6.</w:t>
      </w:r>
      <w:r w:rsidRPr="002B1AC9">
        <w:t>5, jeżeli podmiot zbiorowy nie wdrożył środków naprawczych i prewencyjnych (</w:t>
      </w:r>
      <w:proofErr w:type="spellStart"/>
      <w:r w:rsidRPr="002B1AC9">
        <w:t>self-cleaning</w:t>
      </w:r>
      <w:proofErr w:type="spellEnd"/>
      <w:r w:rsidRPr="002B1AC9">
        <w:t>),</w:t>
      </w:r>
    </w:p>
    <w:p w14:paraId="6367B7E1" w14:textId="1152DFAC" w:rsidR="00C07E74" w:rsidRDefault="00C07E74" w:rsidP="009E05B7">
      <w:pPr>
        <w:pStyle w:val="Styl111"/>
        <w:ind w:left="1560" w:hanging="851"/>
        <w:contextualSpacing w:val="0"/>
      </w:pPr>
      <w:r w:rsidRPr="002B1AC9">
        <w:t>Wykonawców, będących adresatami lub zarządzanych przez adresatów lub powiązanych z</w:t>
      </w:r>
      <w:r w:rsidR="00B03307">
        <w:t> </w:t>
      </w:r>
      <w:r w:rsidRPr="002B1AC9">
        <w:t xml:space="preserve">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rsidR="00CD0535">
        <w:t>Grupy</w:t>
      </w:r>
      <w:r w:rsidRPr="002B1AC9">
        <w:t>,</w:t>
      </w:r>
    </w:p>
    <w:p w14:paraId="1D062A2D" w14:textId="77777777" w:rsidR="00C07E74" w:rsidRPr="002B1AC9" w:rsidRDefault="00C07E74" w:rsidP="009E05B7">
      <w:pPr>
        <w:pStyle w:val="Styl111"/>
        <w:ind w:left="1560" w:hanging="851"/>
        <w:contextualSpacing w:val="0"/>
      </w:pPr>
      <w:r w:rsidRPr="002B1AC9">
        <w:t>Wykonawców, o których osoby biorące udział w prowadzonym Postępowaniu mają wiedzę, że:</w:t>
      </w:r>
    </w:p>
    <w:p w14:paraId="108CC85B" w14:textId="15D3D9BC" w:rsidR="00C07E74" w:rsidRPr="00C07E74" w:rsidRDefault="00C07E74" w:rsidP="009E05B7">
      <w:pPr>
        <w:pStyle w:val="Stylkropka"/>
        <w:ind w:left="1985" w:hanging="240"/>
        <w:contextualSpacing w:val="0"/>
      </w:pPr>
      <w:r w:rsidRPr="00C07E74">
        <w:t xml:space="preserve">są pracownikami lub osobami najbliższymi pracowników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lub</w:t>
      </w:r>
    </w:p>
    <w:p w14:paraId="03EF13E5" w14:textId="7B54C0E8" w:rsidR="00C07E74" w:rsidRPr="00C07E74" w:rsidRDefault="00C07E74" w:rsidP="009E05B7">
      <w:pPr>
        <w:pStyle w:val="Stylkropka"/>
        <w:ind w:left="1985" w:hanging="240"/>
        <w:contextualSpacing w:val="0"/>
      </w:pPr>
      <w:r w:rsidRPr="00C07E74">
        <w:t xml:space="preserve">są podmiotami, w których pracownicy lub osoby najbliższe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xml:space="preserve"> są właścicielami, udziałowcami lub członkami organów zarządzających, lub</w:t>
      </w:r>
    </w:p>
    <w:p w14:paraId="05DADA96" w14:textId="7D798CA6" w:rsidR="00C07E74" w:rsidRPr="00E03A73" w:rsidRDefault="00C07E74" w:rsidP="009E05B7">
      <w:pPr>
        <w:pStyle w:val="Stylkropka"/>
        <w:ind w:left="1985" w:hanging="240"/>
        <w:contextualSpacing w:val="0"/>
      </w:pPr>
      <w:r w:rsidRPr="00C07E74">
        <w:t xml:space="preserve">są podmiotami, na rzecz których pracownicy lub osoby najbliższe pracowników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xml:space="preserve"> świadczą pracę na podstawie umowy o pracę lub innego stosunku prawnego,</w:t>
      </w:r>
      <w:r w:rsidR="00E03A73">
        <w:t xml:space="preserve"> </w:t>
      </w:r>
      <w:r w:rsidR="00085E9D" w:rsidRPr="00E03A73">
        <w:t>jeśli fakt ten budzi uzasadnione wątpliwości co</w:t>
      </w:r>
      <w:r w:rsidR="00BA21AC" w:rsidRPr="00E03A73">
        <w:t xml:space="preserve"> do bezstronności Postępowania</w:t>
      </w:r>
      <w:r w:rsidR="000B11AD">
        <w:t>,</w:t>
      </w:r>
    </w:p>
    <w:p w14:paraId="4D8AFFB5" w14:textId="77777777" w:rsidR="00C07E74" w:rsidRPr="002B1AC9" w:rsidRDefault="00C07E74" w:rsidP="009E05B7">
      <w:pPr>
        <w:pStyle w:val="Styl111"/>
        <w:ind w:left="1560" w:hanging="851"/>
        <w:contextualSpacing w:val="0"/>
      </w:pPr>
      <w:r w:rsidRPr="002B1AC9">
        <w:t>Wykonawców, którzy złożyli nieprawdziwe informacje mające wpływ na wynik prowadzonego postępowania.</w:t>
      </w:r>
    </w:p>
    <w:p w14:paraId="7470A7DB" w14:textId="5D7F75D2" w:rsidR="00597C1B" w:rsidRPr="00D96B65" w:rsidRDefault="0071587A" w:rsidP="009E05B7">
      <w:pPr>
        <w:pStyle w:val="Styl11"/>
        <w:ind w:left="426" w:hanging="426"/>
        <w:contextualSpacing w:val="0"/>
      </w:pPr>
      <w:r w:rsidRPr="00E03A73">
        <w:t>Zamawiający wykluczy również z postępowania Wykonawcę</w:t>
      </w:r>
      <w:r w:rsidRPr="00D96B65">
        <w:t>:</w:t>
      </w:r>
    </w:p>
    <w:p w14:paraId="1B5EA136" w14:textId="0EDF9D62" w:rsidR="0058618F" w:rsidRPr="00D96B65" w:rsidRDefault="0058618F" w:rsidP="009E05B7">
      <w:pPr>
        <w:pStyle w:val="Styl111"/>
        <w:ind w:left="1560" w:hanging="851"/>
        <w:contextualSpacing w:val="0"/>
      </w:pPr>
      <w:r w:rsidRPr="00D96B65">
        <w:lastRenderedPageBreak/>
        <w:t xml:space="preserve">wymienionego w wykazach określonych w </w:t>
      </w:r>
      <w:r w:rsidRPr="006B41FA">
        <w:rPr>
          <w:u w:val="single"/>
        </w:rPr>
        <w:t>rozporządzeniu  R</w:t>
      </w:r>
      <w:r w:rsidRPr="00391950">
        <w:rPr>
          <w:u w:val="single"/>
        </w:rPr>
        <w:t>ady (WE) nr 765/2006 z dnia 18 maja 2006 r. dotyczącego środków ograniczających w związku z sytuacją na Białorusi i udziałem Białorusi w agresji Rosji wobec Ukrainy</w:t>
      </w:r>
      <w:r w:rsidRPr="00D96B65">
        <w:t xml:space="preserve"> – da</w:t>
      </w:r>
      <w:r w:rsidR="00B03307">
        <w:t xml:space="preserve">lej: „rozporządzenie 765/2006” </w:t>
      </w:r>
      <w:r w:rsidRPr="00D96B65">
        <w:t>i</w:t>
      </w:r>
      <w:r w:rsidR="00B03307">
        <w:t> </w:t>
      </w:r>
      <w:r w:rsidRPr="006B41FA">
        <w:rPr>
          <w:u w:val="single"/>
        </w:rPr>
        <w:t xml:space="preserve">rozporządzeniu </w:t>
      </w:r>
      <w:r w:rsidRPr="00391950">
        <w:rPr>
          <w:u w:val="single"/>
        </w:rPr>
        <w:t>Rady (UE) nr 269/2014 z dnia 17 marca 2014 r. w sprawie środków ograniczających w odniesieniu do działań podważających integralność terytorialną, suwerenność i niezależność Ukrainy lub im zagrażających</w:t>
      </w:r>
      <w:r w:rsidRPr="00D96B65">
        <w:t xml:space="preserve">– zwane dalej: rozporządzenie 269/2014,  albo wpisanego na listę na podstawie decyzji w sprawie wpisu na listę  osób i podmiotów, wobec których są stosowane środki, o których mowa w </w:t>
      </w:r>
      <w:r w:rsidRPr="00391950">
        <w:rPr>
          <w:u w:val="single"/>
        </w:rPr>
        <w:t>art. 1 pkt 3 ustawy z dnia 13 kwietnia 2022 r. o szczególnych rozwiązaniach w zakresie przeciwdziałania wspieraniu agresji na Ukrainę oraz służących ochronie bezpiecz</w:t>
      </w:r>
      <w:r w:rsidR="0025777F" w:rsidRPr="00391950">
        <w:rPr>
          <w:u w:val="single"/>
        </w:rPr>
        <w:t>eństwa narodowego</w:t>
      </w:r>
      <w:r w:rsidR="00E932D9">
        <w:t>,</w:t>
      </w:r>
    </w:p>
    <w:p w14:paraId="185B6278" w14:textId="6CDDC84E" w:rsidR="0058618F" w:rsidRPr="00D96B65" w:rsidRDefault="0058618F" w:rsidP="009E05B7">
      <w:pPr>
        <w:pStyle w:val="Styl111"/>
        <w:ind w:left="1560" w:hanging="851"/>
        <w:contextualSpacing w:val="0"/>
      </w:pPr>
      <w:r w:rsidRPr="00D96B65">
        <w:t xml:space="preserve">którego beneficjentem rzeczywistym w rozumieniu </w:t>
      </w:r>
      <w:r w:rsidRPr="00391950">
        <w:rPr>
          <w:u w:val="single"/>
        </w:rPr>
        <w:t>ustawy z dnia 1 marca 2018 r. o</w:t>
      </w:r>
      <w:r w:rsidR="00B03307" w:rsidRPr="00391950">
        <w:rPr>
          <w:u w:val="single"/>
        </w:rPr>
        <w:t> </w:t>
      </w:r>
      <w:r w:rsidRPr="00391950">
        <w:rPr>
          <w:u w:val="single"/>
        </w:rPr>
        <w:t>przeciwdziałaniu praniu pieniędzy oraz finans</w:t>
      </w:r>
      <w:r w:rsidR="00992D4C" w:rsidRPr="00391950">
        <w:rPr>
          <w:u w:val="single"/>
        </w:rPr>
        <w:t>owaniu terroryzmu</w:t>
      </w:r>
      <w:r w:rsidR="00391950">
        <w:t>,</w:t>
      </w:r>
      <w:r w:rsidRPr="00D96B65">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w:t>
      </w:r>
      <w:r w:rsidRPr="00391950">
        <w:rPr>
          <w:u w:val="single"/>
        </w:rPr>
        <w:t>art. 1 pkt 3 ustawy o szczególnych rozwiązaniach w</w:t>
      </w:r>
      <w:r w:rsidR="00B03307" w:rsidRPr="00391950">
        <w:rPr>
          <w:u w:val="single"/>
        </w:rPr>
        <w:t> </w:t>
      </w:r>
      <w:r w:rsidRPr="00391950">
        <w:rPr>
          <w:u w:val="single"/>
        </w:rPr>
        <w:t>zakresie przeciwdziałania wspieraniu agresji na Ukrainę oraz służących ochronie bezpieczeństwa narodowego</w:t>
      </w:r>
      <w:r w:rsidR="00E932D9">
        <w:t>,</w:t>
      </w:r>
    </w:p>
    <w:p w14:paraId="04DD64DF" w14:textId="572DC5C5" w:rsidR="0058618F" w:rsidRPr="00D96B65" w:rsidRDefault="0058618F" w:rsidP="009E05B7">
      <w:pPr>
        <w:pStyle w:val="Styl111"/>
        <w:ind w:left="1560" w:hanging="851"/>
        <w:contextualSpacing w:val="0"/>
      </w:pPr>
      <w:r w:rsidRPr="00D96B65">
        <w:t xml:space="preserve">którego jednostką dominującą w rozumieniu </w:t>
      </w:r>
      <w:r w:rsidRPr="00391950">
        <w:rPr>
          <w:u w:val="single"/>
        </w:rPr>
        <w:t>art. 3 ust. 1 pkt 37 ustawy z dnia 29 września 1994 r</w:t>
      </w:r>
      <w:r w:rsidR="00992D4C" w:rsidRPr="00391950">
        <w:rPr>
          <w:u w:val="single"/>
        </w:rPr>
        <w:t>. o rachunkowości</w:t>
      </w:r>
      <w:r w:rsidR="00391950">
        <w:t>,</w:t>
      </w:r>
      <w:r w:rsidRPr="00D96B65">
        <w:t xml:space="preserve"> jest podmiot wymieniony w wykazach określonych w rozporządzeniu 765/2006 i</w:t>
      </w:r>
      <w:r w:rsidR="00B03307">
        <w:t> </w:t>
      </w:r>
      <w:r w:rsidRPr="00D96B65">
        <w:t xml:space="preserve">rozporządzeniu 269/2014 albo wpisany na listę lub będący taką jednostką dominującą od dnia 24 lutego 2022 r., o ile został wpisany na listę na podstawie decyzji w sprawie wpisu na listę rozstrzygającej o zastosowaniu środka, o którym mowa w </w:t>
      </w:r>
      <w:r w:rsidRPr="00C84C66">
        <w:rPr>
          <w:u w:val="single"/>
        </w:rPr>
        <w:t>art. 1 pkt 3 ustawy o szczególnych rozwiązaniach w zakresie przeciwdziałania wspieraniu agresji na Ukrainę oraz służących ochronie bezpieczeństwa narodowego</w:t>
      </w:r>
      <w:r w:rsidR="00E932D9">
        <w:t>,</w:t>
      </w:r>
    </w:p>
    <w:p w14:paraId="3C73793B" w14:textId="5D8270F6" w:rsidR="0058618F" w:rsidRPr="00D96B65" w:rsidRDefault="0058618F" w:rsidP="009E05B7">
      <w:pPr>
        <w:pStyle w:val="Styl111"/>
        <w:ind w:left="1560" w:hanging="851"/>
        <w:contextualSpacing w:val="0"/>
      </w:pPr>
      <w:r w:rsidRPr="00D96B65">
        <w:t xml:space="preserve">objętego zakazem, o którym mowa w </w:t>
      </w:r>
      <w:r w:rsidRPr="00C84C66">
        <w:rPr>
          <w:u w:val="single"/>
        </w:rPr>
        <w:t>art. 5k Rozporządzenia Rady (UE) 2022/576 z dnia 8 kwietnia 2022 r. w sprawie zmiany rozporządzenia (UE) nr 833/2014 dotyczącego środków ograniczających w związku z działaniami Rosji destabilizującymi sytuację na Ukrainie z dnia 8 kwietnia 2022 r.</w:t>
      </w:r>
      <w:r w:rsidRPr="00D96B65">
        <w:t xml:space="preserve">, zgodnie z którym zakazuje się udzielania lub dalszego wykonywania wszelkich zamówień </w:t>
      </w:r>
      <w:r w:rsidRPr="00667CAD">
        <w:t>publicznych lub koncesji objętych zakresem dyrektyw w</w:t>
      </w:r>
      <w:r w:rsidR="00B03307">
        <w:t> </w:t>
      </w:r>
      <w:r w:rsidRPr="00667CAD">
        <w:t>sprawie zamówień publicznych</w:t>
      </w:r>
      <w:r w:rsidRPr="00E54F29">
        <w:t xml:space="preserve">, </w:t>
      </w:r>
      <w:r w:rsidRPr="00D96B65">
        <w:t xml:space="preserve">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34FEAB72" w14:textId="39EE779F" w:rsidR="0058618F" w:rsidRPr="00D96B65" w:rsidRDefault="0058618F" w:rsidP="009E05B7">
      <w:pPr>
        <w:pStyle w:val="Akapitzlist"/>
        <w:spacing w:line="259" w:lineRule="auto"/>
        <w:ind w:left="1843" w:hanging="283"/>
        <w:contextualSpacing w:val="0"/>
        <w:rPr>
          <w:rFonts w:cs="Arial"/>
          <w:bCs/>
          <w:iCs/>
          <w:sz w:val="20"/>
          <w:szCs w:val="20"/>
        </w:rPr>
      </w:pPr>
      <w:r w:rsidRPr="00D96B65">
        <w:rPr>
          <w:rFonts w:cs="Arial"/>
          <w:bCs/>
          <w:iCs/>
          <w:sz w:val="20"/>
          <w:szCs w:val="20"/>
        </w:rPr>
        <w:t>a) obywateli rosyjskich lub osób fizycznych lub prawnych, podmiotów lub organów z</w:t>
      </w:r>
      <w:r w:rsidR="00B03307">
        <w:rPr>
          <w:rFonts w:cs="Arial"/>
          <w:bCs/>
          <w:iCs/>
          <w:sz w:val="20"/>
          <w:szCs w:val="20"/>
        </w:rPr>
        <w:t> </w:t>
      </w:r>
      <w:r w:rsidRPr="00D96B65">
        <w:rPr>
          <w:rFonts w:cs="Arial"/>
          <w:bCs/>
          <w:iCs/>
          <w:sz w:val="20"/>
          <w:szCs w:val="20"/>
        </w:rPr>
        <w:t>siedzibą w Rosji;</w:t>
      </w:r>
    </w:p>
    <w:p w14:paraId="2903F42E" w14:textId="77777777" w:rsidR="0058618F" w:rsidRPr="00D96B65" w:rsidRDefault="0058618F" w:rsidP="009E05B7">
      <w:pPr>
        <w:pStyle w:val="Akapitzlist"/>
        <w:spacing w:line="259" w:lineRule="auto"/>
        <w:ind w:left="1843" w:hanging="283"/>
        <w:contextualSpacing w:val="0"/>
        <w:rPr>
          <w:rFonts w:cs="Arial"/>
          <w:bCs/>
          <w:iCs/>
          <w:sz w:val="20"/>
          <w:szCs w:val="20"/>
        </w:rPr>
      </w:pPr>
      <w:r w:rsidRPr="00525C0E">
        <w:rPr>
          <w:rFonts w:cs="Arial"/>
          <w:bCs/>
          <w:iCs/>
          <w:sz w:val="20"/>
          <w:szCs w:val="20"/>
        </w:rPr>
        <w:t>b</w:t>
      </w:r>
      <w:r w:rsidRPr="00D96B65">
        <w:rPr>
          <w:rFonts w:cs="Arial"/>
          <w:bCs/>
          <w:iCs/>
          <w:sz w:val="20"/>
          <w:szCs w:val="20"/>
        </w:rPr>
        <w:t>)  osób prawnych, podmiotów lub organów, do których prawa własności bezpośrednio lub pośrednio w ponad 50 % należą do podmiotu, o którym mowa w lit. a) niniejszego ustępu; lub</w:t>
      </w:r>
    </w:p>
    <w:p w14:paraId="17BB524B" w14:textId="77777777" w:rsidR="0058618F" w:rsidRPr="00D96B65" w:rsidRDefault="0058618F" w:rsidP="009E05B7">
      <w:pPr>
        <w:pStyle w:val="Akapitzlist"/>
        <w:spacing w:line="259" w:lineRule="auto"/>
        <w:ind w:left="1843" w:hanging="283"/>
        <w:contextualSpacing w:val="0"/>
        <w:rPr>
          <w:rFonts w:cs="Arial"/>
          <w:bCs/>
          <w:iCs/>
          <w:sz w:val="20"/>
          <w:szCs w:val="20"/>
        </w:rPr>
      </w:pPr>
      <w:r w:rsidRPr="00D96B65">
        <w:rPr>
          <w:rFonts w:cs="Arial"/>
          <w:bCs/>
          <w:iCs/>
          <w:sz w:val="20"/>
          <w:szCs w:val="20"/>
        </w:rPr>
        <w:t>c)  osób fizycznych lub prawnych, podmiotów lub organów działających w imieniu lub pod kierunkiem podmiotu, o którym mowa w lit. a) lub b) niniejszego ustępu,</w:t>
      </w:r>
    </w:p>
    <w:p w14:paraId="0850C8F6" w14:textId="77777777" w:rsidR="0058618F" w:rsidRPr="00D96B65" w:rsidRDefault="0058618F" w:rsidP="009E05B7">
      <w:pPr>
        <w:pStyle w:val="Akapitzlist"/>
        <w:spacing w:line="259" w:lineRule="auto"/>
        <w:ind w:left="1843"/>
        <w:contextualSpacing w:val="0"/>
        <w:rPr>
          <w:rFonts w:cs="Arial"/>
          <w:bCs/>
          <w:iCs/>
          <w:sz w:val="20"/>
          <w:szCs w:val="20"/>
        </w:rPr>
      </w:pPr>
      <w:r w:rsidRPr="00D96B65">
        <w:rPr>
          <w:rFonts w:cs="Arial"/>
          <w:bCs/>
          <w:iCs/>
          <w:sz w:val="20"/>
          <w:szCs w:val="20"/>
        </w:rPr>
        <w:t xml:space="preserve">w tym podwykonawców, dostawców lub podmiotów, na których zdolności polega się w rozumieniu dyrektyw w sprawie </w:t>
      </w:r>
      <w:r w:rsidRPr="00667CAD">
        <w:rPr>
          <w:rFonts w:cs="Arial"/>
          <w:bCs/>
          <w:iCs/>
          <w:sz w:val="20"/>
          <w:szCs w:val="20"/>
        </w:rPr>
        <w:t>zamówień publicznych</w:t>
      </w:r>
      <w:r w:rsidRPr="00E54F29">
        <w:rPr>
          <w:rFonts w:cs="Arial"/>
          <w:bCs/>
          <w:iCs/>
          <w:sz w:val="20"/>
          <w:szCs w:val="20"/>
        </w:rPr>
        <w:t xml:space="preserve">, </w:t>
      </w:r>
      <w:r w:rsidRPr="00D96B65">
        <w:rPr>
          <w:rFonts w:cs="Arial"/>
          <w:bCs/>
          <w:iCs/>
          <w:sz w:val="20"/>
          <w:szCs w:val="20"/>
        </w:rPr>
        <w:t>w przypadku gdy przypada na nich ponad 10 % wartości zamówienia;</w:t>
      </w:r>
    </w:p>
    <w:p w14:paraId="33EF1A50" w14:textId="15FDB133" w:rsidR="00664DDE" w:rsidRPr="00D96B65" w:rsidRDefault="0058618F" w:rsidP="009E05B7">
      <w:pPr>
        <w:pStyle w:val="Akapitzlist"/>
        <w:spacing w:line="259" w:lineRule="auto"/>
        <w:ind w:left="1985" w:hanging="142"/>
        <w:contextualSpacing w:val="0"/>
        <w:rPr>
          <w:rFonts w:cs="Arial"/>
          <w:bCs/>
          <w:iCs/>
          <w:sz w:val="20"/>
          <w:szCs w:val="20"/>
        </w:rPr>
      </w:pPr>
      <w:r w:rsidRPr="00D96B65">
        <w:rPr>
          <w:rFonts w:cs="Arial"/>
          <w:bCs/>
          <w:iCs/>
          <w:sz w:val="20"/>
          <w:szCs w:val="20"/>
        </w:rPr>
        <w:t>- chyba że zastosowanie ma odstępstwo, o którym mowa w art. 5k ust. 2 ww. rozporządzenia.</w:t>
      </w:r>
    </w:p>
    <w:p w14:paraId="327277BB" w14:textId="5DD2E4D5" w:rsidR="008C2353" w:rsidRPr="00E06181" w:rsidRDefault="008C2353" w:rsidP="009E05B7">
      <w:pPr>
        <w:pStyle w:val="Styl11"/>
        <w:contextualSpacing w:val="0"/>
      </w:pPr>
      <w:r w:rsidRPr="00E06181">
        <w:t xml:space="preserve">Odrzuceniu podlega oferta, </w:t>
      </w:r>
      <w:r w:rsidR="007564C8">
        <w:t>jeżeli</w:t>
      </w:r>
      <w:r w:rsidRPr="00E06181">
        <w:t>:</w:t>
      </w:r>
    </w:p>
    <w:p w14:paraId="6C6805CA" w14:textId="26C85DF8" w:rsidR="0022385A" w:rsidRPr="0022385A" w:rsidRDefault="0022385A" w:rsidP="009E05B7">
      <w:pPr>
        <w:pStyle w:val="Styl111"/>
        <w:ind w:left="1560" w:hanging="850"/>
        <w:contextualSpacing w:val="0"/>
      </w:pPr>
      <w:r w:rsidRPr="0022385A">
        <w:t>nie spełnia wymagań określonych w SWZ, z zastrzeżeniem § 34 ust. 2</w:t>
      </w:r>
      <w:r>
        <w:t xml:space="preserve"> Instrukcji</w:t>
      </w:r>
      <w:r w:rsidRPr="0022385A">
        <w:t>,</w:t>
      </w:r>
    </w:p>
    <w:p w14:paraId="6DB313CF" w14:textId="77777777" w:rsidR="0022385A" w:rsidRPr="0022385A" w:rsidRDefault="0022385A" w:rsidP="009E05B7">
      <w:pPr>
        <w:pStyle w:val="Styl111"/>
        <w:ind w:left="1560" w:hanging="850"/>
        <w:contextualSpacing w:val="0"/>
      </w:pPr>
      <w:r w:rsidRPr="0022385A">
        <w:t>zawiera błędy w obliczeniu ceny, z zastrzeżeniem § 34 ust. 2</w:t>
      </w:r>
      <w:r>
        <w:t xml:space="preserve"> Instrukcji</w:t>
      </w:r>
      <w:r w:rsidRPr="0022385A">
        <w:t>,</w:t>
      </w:r>
    </w:p>
    <w:p w14:paraId="0A0BEF1A" w14:textId="1893EA1D" w:rsidR="0022385A" w:rsidRPr="0022385A" w:rsidRDefault="0022385A" w:rsidP="009E05B7">
      <w:pPr>
        <w:pStyle w:val="Styl111"/>
        <w:ind w:left="1560" w:hanging="850"/>
        <w:contextualSpacing w:val="0"/>
      </w:pPr>
      <w:r w:rsidRPr="0022385A">
        <w:t xml:space="preserve">zawiera rażąco niską cenę w stosunku do przedmiotu zamówienia, z zastrzeżeniem ust. </w:t>
      </w:r>
      <w:r>
        <w:t>§ 3</w:t>
      </w:r>
      <w:r w:rsidR="007564C8">
        <w:t>4</w:t>
      </w:r>
      <w:r w:rsidRPr="0022385A">
        <w:t xml:space="preserve"> ust. </w:t>
      </w:r>
      <w:r w:rsidR="007564C8">
        <w:t>4</w:t>
      </w:r>
      <w:r w:rsidRPr="0022385A">
        <w:t xml:space="preserve"> Instrukcji,</w:t>
      </w:r>
    </w:p>
    <w:p w14:paraId="06E07883" w14:textId="7D891726" w:rsidR="0022385A" w:rsidRPr="0022385A" w:rsidRDefault="0022385A" w:rsidP="009E05B7">
      <w:pPr>
        <w:pStyle w:val="Styl111"/>
        <w:ind w:left="1560" w:hanging="850"/>
        <w:contextualSpacing w:val="0"/>
      </w:pPr>
      <w:r w:rsidRPr="0022385A">
        <w:lastRenderedPageBreak/>
        <w:t>Wykonawc</w:t>
      </w:r>
      <w:r w:rsidR="007564C8">
        <w:t xml:space="preserve">a </w:t>
      </w:r>
      <w:r w:rsidRPr="0022385A">
        <w:t>nie udzielił wyjaśnień lub jeżeli dokonana ocena wyjaśnień wraz ze złożonymi dowodami potwierdza, że oferta zawiera rażąco niską cenę w stosunku do przedmiotu zamówienia,</w:t>
      </w:r>
    </w:p>
    <w:p w14:paraId="6C7BF8AD" w14:textId="4C29E0DE" w:rsidR="0022385A" w:rsidRPr="0022385A" w:rsidRDefault="0022385A" w:rsidP="009E05B7">
      <w:pPr>
        <w:pStyle w:val="Styl111"/>
        <w:ind w:left="1560" w:hanging="850"/>
        <w:contextualSpacing w:val="0"/>
      </w:pPr>
      <w:r w:rsidRPr="0022385A">
        <w:t>Wykonawca w terminie 3 dni kalendarzowych od dnia otrzymania zawiadomienia nie wyraził zgody na poprawienie omyłki polegającej na niezgodności treści oferty z</w:t>
      </w:r>
      <w:r w:rsidR="00B03307">
        <w:t> </w:t>
      </w:r>
      <w:r w:rsidRPr="0022385A">
        <w:t xml:space="preserve">wymaganiami Zamawiającego, o której mowa w § 34 ust. </w:t>
      </w:r>
      <w:r w:rsidR="007564C8">
        <w:t>3</w:t>
      </w:r>
      <w:r>
        <w:t xml:space="preserve"> Instrukcji</w:t>
      </w:r>
      <w:r w:rsidRPr="0022385A">
        <w:t>,</w:t>
      </w:r>
    </w:p>
    <w:p w14:paraId="6B0002CD" w14:textId="77777777" w:rsidR="0022385A" w:rsidRPr="0022385A" w:rsidRDefault="0022385A" w:rsidP="009E05B7">
      <w:pPr>
        <w:pStyle w:val="Styl111"/>
        <w:ind w:left="1560" w:hanging="850"/>
        <w:contextualSpacing w:val="0"/>
      </w:pPr>
      <w:r w:rsidRPr="0022385A">
        <w:t>jest nieważna na podstawie odrębnych przepisów,</w:t>
      </w:r>
    </w:p>
    <w:p w14:paraId="00242CAB" w14:textId="77777777" w:rsidR="007564C8" w:rsidRDefault="0022385A" w:rsidP="009E05B7">
      <w:pPr>
        <w:pStyle w:val="Styl111"/>
        <w:ind w:left="1560" w:hanging="850"/>
        <w:contextualSpacing w:val="0"/>
      </w:pPr>
      <w:r w:rsidRPr="0022385A">
        <w:t>została złożona przez Wykonawcę podlegającego wykluczeniu z postępowania,</w:t>
      </w:r>
    </w:p>
    <w:p w14:paraId="743346A2" w14:textId="0D54A840" w:rsidR="007564C8" w:rsidRPr="00D848D5" w:rsidRDefault="007564C8" w:rsidP="009E05B7">
      <w:pPr>
        <w:pStyle w:val="Styl111"/>
        <w:ind w:left="1560" w:hanging="850"/>
        <w:contextualSpacing w:val="0"/>
      </w:pPr>
      <w:r w:rsidRPr="00DC74F8">
        <w:t>Wykonawca nie złożył w przewidzianym terminie oświadczeń, dokumentów potwierdzających brak podstaw wykluczenia lub spełniania warunków udziału w</w:t>
      </w:r>
      <w:r w:rsidR="00B03307">
        <w:t> </w:t>
      </w:r>
      <w:r w:rsidRPr="00DC74F8">
        <w:t>postępowaniu lub innych dokumentów lub oświadczeń wymaganych przez Zamawiającego, z zastrzeżeniem § 30 ust. 6 Instrukcji,</w:t>
      </w:r>
    </w:p>
    <w:p w14:paraId="7608944E" w14:textId="625E061C" w:rsidR="0022385A" w:rsidRPr="0022385A" w:rsidRDefault="0022385A" w:rsidP="009E05B7">
      <w:pPr>
        <w:pStyle w:val="Styl111"/>
        <w:ind w:left="1560" w:hanging="850"/>
        <w:contextualSpacing w:val="0"/>
      </w:pPr>
      <w:r w:rsidRPr="0022385A">
        <w:t>została złożona przez Wykonawcę niespełniającego warunków udziału w</w:t>
      </w:r>
      <w:r w:rsidR="00B03307">
        <w:t> </w:t>
      </w:r>
      <w:r w:rsidRPr="0022385A">
        <w:t>postępowaniu,</w:t>
      </w:r>
    </w:p>
    <w:p w14:paraId="422E609C" w14:textId="77777777" w:rsidR="0022385A" w:rsidRPr="0022385A" w:rsidRDefault="0022385A" w:rsidP="009E05B7">
      <w:pPr>
        <w:pStyle w:val="Styl111"/>
        <w:ind w:left="1560" w:hanging="850"/>
        <w:contextualSpacing w:val="0"/>
      </w:pPr>
      <w:r w:rsidRPr="0022385A">
        <w:t>Wykonawca na wniosek Zamawiającego nie wyraził zgody na przedłużenie terminu związania ofertą,</w:t>
      </w:r>
    </w:p>
    <w:p w14:paraId="083D0649" w14:textId="77777777" w:rsidR="0022385A" w:rsidRDefault="0022385A" w:rsidP="009E05B7">
      <w:pPr>
        <w:pStyle w:val="Styl111"/>
        <w:ind w:left="1560" w:hanging="850"/>
        <w:contextualSpacing w:val="0"/>
      </w:pPr>
      <w:r w:rsidRPr="0022385A">
        <w:t>wadium nie zostało wniesione lub zostało wniesione w sposób nieprawidłowy, jeżeli Zamawiający żądał wniesienia wadium.</w:t>
      </w:r>
    </w:p>
    <w:p w14:paraId="6B8DEC2A" w14:textId="77777777" w:rsidR="008C2353" w:rsidRDefault="008C2353" w:rsidP="009E05B7">
      <w:pPr>
        <w:pStyle w:val="Styl11"/>
        <w:contextualSpacing w:val="0"/>
      </w:pPr>
      <w:r w:rsidRPr="00E06181">
        <w:t>Zamawiający zawiadomi Wykonawcę, k</w:t>
      </w:r>
      <w:r>
        <w:t>tórego oferta została odrzucona.</w:t>
      </w:r>
    </w:p>
    <w:p w14:paraId="3EAA0417" w14:textId="77777777" w:rsidR="008C2353" w:rsidRPr="00804942" w:rsidRDefault="008C2353" w:rsidP="009E05B7">
      <w:pPr>
        <w:pStyle w:val="Styl11"/>
        <w:contextualSpacing w:val="0"/>
      </w:pPr>
      <w:r w:rsidRPr="00804942">
        <w:t>W przypadku niedostarczenia przez Wykonawców dokumentów i oświadczeń potwierdzających spełnianie warunków udziału w postępowaniu, Zamawiający może wyznaczyć dodatkowy termin w celu ich uzupełnienia</w:t>
      </w:r>
      <w:r w:rsidR="00CA33F1">
        <w:t xml:space="preserve"> lub wyjaśnienia</w:t>
      </w:r>
      <w:r w:rsidRPr="00804942">
        <w:t>.</w:t>
      </w:r>
    </w:p>
    <w:p w14:paraId="0D85A930" w14:textId="77777777" w:rsidR="00753140" w:rsidRPr="00E47C88" w:rsidRDefault="00753140" w:rsidP="004F4CEF">
      <w:pPr>
        <w:pStyle w:val="Styl1"/>
      </w:pPr>
      <w:r w:rsidRPr="00F40506">
        <w:t>Wykaz oświadczeń lub dokumentów wymaganych w postępowaniu</w:t>
      </w:r>
    </w:p>
    <w:p w14:paraId="2968C3BB" w14:textId="7BD4F989" w:rsidR="00B917FD" w:rsidRPr="00233581" w:rsidRDefault="00B917FD" w:rsidP="009E05B7">
      <w:pPr>
        <w:pStyle w:val="Styl11"/>
        <w:contextualSpacing w:val="0"/>
      </w:pPr>
      <w:bookmarkStart w:id="6" w:name="_Toc479595445"/>
      <w:bookmarkEnd w:id="3"/>
      <w:r w:rsidRPr="00233581">
        <w:t xml:space="preserve">Zamawiający wymaga złożenia wypełnionego </w:t>
      </w:r>
      <w:r w:rsidR="00DF7C55" w:rsidRPr="00233581">
        <w:t xml:space="preserve">i podpisanego </w:t>
      </w:r>
      <w:r w:rsidRPr="00233581">
        <w:t>Formularza ofertowego – Załącznik nr 1 do SWZ, który stanowi treść oferty Wykonawcy</w:t>
      </w:r>
      <w:r w:rsidR="00DF7C55" w:rsidRPr="00233581">
        <w:t>.</w:t>
      </w:r>
    </w:p>
    <w:p w14:paraId="19BB7133" w14:textId="6053627C" w:rsidR="003D2127" w:rsidRPr="00233581" w:rsidRDefault="00F40506" w:rsidP="009E05B7">
      <w:pPr>
        <w:pStyle w:val="Styl11"/>
        <w:contextualSpacing w:val="0"/>
      </w:pPr>
      <w:r w:rsidRPr="00233581">
        <w:t xml:space="preserve">Zamawiający wymaga złożenia </w:t>
      </w:r>
      <w:r w:rsidR="00001B9A" w:rsidRPr="00233581">
        <w:t xml:space="preserve">wypełnionych i podpisanych </w:t>
      </w:r>
      <w:r w:rsidRPr="00233581">
        <w:t xml:space="preserve">następujących </w:t>
      </w:r>
      <w:r w:rsidR="00001B9A" w:rsidRPr="00233581">
        <w:t xml:space="preserve">oświadczeń oraz </w:t>
      </w:r>
      <w:r w:rsidR="00DD06A2" w:rsidRPr="00233581">
        <w:t>dokumentów</w:t>
      </w:r>
      <w:r w:rsidR="00B917FD" w:rsidRPr="00233581">
        <w:t>, które nie stanowią treści oferty Wykonawcy i podlegają uzupełnieniu</w:t>
      </w:r>
      <w:r w:rsidR="00233581">
        <w:t xml:space="preserve"> w </w:t>
      </w:r>
      <w:r w:rsidR="00DF7C55" w:rsidRPr="00233581">
        <w:t>postępowaniu</w:t>
      </w:r>
      <w:r w:rsidR="003D2127" w:rsidRPr="00233581">
        <w:t>:</w:t>
      </w:r>
    </w:p>
    <w:p w14:paraId="5B984EDA" w14:textId="6EDD0935" w:rsidR="003D2127" w:rsidRPr="00EA1F13" w:rsidRDefault="00EA1F13" w:rsidP="009E05B7">
      <w:pPr>
        <w:pStyle w:val="Akapitzlist"/>
        <w:numPr>
          <w:ilvl w:val="0"/>
          <w:numId w:val="10"/>
        </w:numPr>
        <w:spacing w:line="259" w:lineRule="auto"/>
        <w:ind w:left="1134" w:hanging="425"/>
        <w:contextualSpacing w:val="0"/>
        <w:rPr>
          <w:rFonts w:cs="Arial"/>
          <w:sz w:val="20"/>
          <w:szCs w:val="20"/>
        </w:rPr>
      </w:pPr>
      <w:r>
        <w:rPr>
          <w:rFonts w:cs="Arial"/>
          <w:b/>
          <w:sz w:val="20"/>
          <w:szCs w:val="20"/>
        </w:rPr>
        <w:t>O</w:t>
      </w:r>
      <w:r w:rsidR="003D2127" w:rsidRPr="00EA1F13">
        <w:rPr>
          <w:rFonts w:cs="Arial"/>
          <w:b/>
          <w:sz w:val="20"/>
          <w:szCs w:val="20"/>
        </w:rPr>
        <w:t>świadczenie</w:t>
      </w:r>
      <w:r w:rsidR="003D2127" w:rsidRPr="00EA1F13">
        <w:rPr>
          <w:rFonts w:cs="Arial"/>
          <w:sz w:val="20"/>
          <w:szCs w:val="20"/>
        </w:rPr>
        <w:t xml:space="preserve"> o spełnianiu warunków udziału w postępowaniu;</w:t>
      </w:r>
    </w:p>
    <w:p w14:paraId="7D15FA93" w14:textId="698AD280" w:rsidR="003D2127" w:rsidRPr="00EA1F13" w:rsidRDefault="00EA1F13" w:rsidP="009E05B7">
      <w:pPr>
        <w:pStyle w:val="Akapitzlist"/>
        <w:numPr>
          <w:ilvl w:val="0"/>
          <w:numId w:val="10"/>
        </w:numPr>
        <w:spacing w:line="259" w:lineRule="auto"/>
        <w:ind w:left="1134" w:hanging="425"/>
        <w:contextualSpacing w:val="0"/>
        <w:rPr>
          <w:rFonts w:cs="Arial"/>
          <w:sz w:val="20"/>
          <w:szCs w:val="20"/>
        </w:rPr>
      </w:pPr>
      <w:r>
        <w:rPr>
          <w:rFonts w:cs="Arial"/>
          <w:b/>
          <w:sz w:val="20"/>
          <w:szCs w:val="20"/>
        </w:rPr>
        <w:t>O</w:t>
      </w:r>
      <w:r w:rsidR="003D2127" w:rsidRPr="00EA1F13">
        <w:rPr>
          <w:rFonts w:cs="Arial"/>
          <w:b/>
          <w:sz w:val="20"/>
          <w:szCs w:val="20"/>
        </w:rPr>
        <w:t>świadczenie</w:t>
      </w:r>
      <w:r w:rsidR="003D2127" w:rsidRPr="00EA1F13">
        <w:rPr>
          <w:rFonts w:cs="Arial"/>
          <w:sz w:val="20"/>
          <w:szCs w:val="20"/>
        </w:rPr>
        <w:t xml:space="preserve"> o niepodleganiu wykluczeniu z postępowania;</w:t>
      </w:r>
    </w:p>
    <w:p w14:paraId="4F3AE37F" w14:textId="22994264" w:rsidR="003D2127" w:rsidRPr="00EA1F13" w:rsidRDefault="00EA1F13" w:rsidP="009E05B7">
      <w:pPr>
        <w:pStyle w:val="Akapitzlist"/>
        <w:numPr>
          <w:ilvl w:val="0"/>
          <w:numId w:val="10"/>
        </w:numPr>
        <w:spacing w:line="259" w:lineRule="auto"/>
        <w:ind w:left="1134" w:hanging="425"/>
        <w:contextualSpacing w:val="0"/>
        <w:rPr>
          <w:rFonts w:cs="Arial"/>
          <w:sz w:val="20"/>
          <w:szCs w:val="20"/>
        </w:rPr>
      </w:pPr>
      <w:r>
        <w:rPr>
          <w:rFonts w:cs="Arial"/>
          <w:b/>
          <w:sz w:val="20"/>
          <w:szCs w:val="20"/>
        </w:rPr>
        <w:t>O</w:t>
      </w:r>
      <w:r w:rsidR="003D2127" w:rsidRPr="00EA1F13">
        <w:rPr>
          <w:rFonts w:cs="Arial"/>
          <w:b/>
          <w:sz w:val="20"/>
          <w:szCs w:val="20"/>
        </w:rPr>
        <w:t>świadczenie</w:t>
      </w:r>
      <w:r w:rsidR="003D2127" w:rsidRPr="00EA1F13">
        <w:rPr>
          <w:rFonts w:cs="Arial"/>
          <w:sz w:val="20"/>
          <w:szCs w:val="20"/>
        </w:rPr>
        <w:t xml:space="preserve"> o niezgłaszaniu roszczeń w przypadku unieważnienia postępowania</w:t>
      </w:r>
      <w:r w:rsidR="00A61DFC" w:rsidRPr="00EA1F13">
        <w:rPr>
          <w:rFonts w:cs="Arial"/>
          <w:sz w:val="20"/>
          <w:szCs w:val="20"/>
        </w:rPr>
        <w:t>;</w:t>
      </w:r>
    </w:p>
    <w:p w14:paraId="467E5438" w14:textId="77777777" w:rsidR="00B32BB8" w:rsidRPr="00EA1F13" w:rsidRDefault="00B32BB8" w:rsidP="009E05B7">
      <w:pPr>
        <w:pStyle w:val="Akapitzlist"/>
        <w:numPr>
          <w:ilvl w:val="0"/>
          <w:numId w:val="10"/>
        </w:numPr>
        <w:spacing w:line="259" w:lineRule="auto"/>
        <w:ind w:left="1134" w:hanging="425"/>
        <w:contextualSpacing w:val="0"/>
        <w:rPr>
          <w:rFonts w:cs="Arial"/>
          <w:sz w:val="20"/>
          <w:szCs w:val="20"/>
        </w:rPr>
      </w:pPr>
      <w:r w:rsidRPr="00EA1F13">
        <w:rPr>
          <w:rFonts w:cs="Arial"/>
          <w:sz w:val="20"/>
          <w:szCs w:val="20"/>
        </w:rPr>
        <w:t xml:space="preserve">dot. </w:t>
      </w:r>
      <w:r w:rsidRPr="00EA1F13">
        <w:rPr>
          <w:rFonts w:cs="Arial"/>
          <w:sz w:val="20"/>
          <w:szCs w:val="20"/>
          <w:u w:val="single"/>
        </w:rPr>
        <w:t>Wykonawcy z siedzibą lub miejscem zamieszkania za granicą</w:t>
      </w:r>
      <w:r w:rsidRPr="00EA1F13">
        <w:rPr>
          <w:rFonts w:cs="Arial"/>
          <w:sz w:val="20"/>
          <w:szCs w:val="20"/>
        </w:rPr>
        <w:t xml:space="preserve">: </w:t>
      </w:r>
    </w:p>
    <w:p w14:paraId="7771B272" w14:textId="68BDC991" w:rsidR="00B32BB8" w:rsidRPr="00EA1F13" w:rsidRDefault="00EA1F13" w:rsidP="009E05B7">
      <w:pPr>
        <w:pStyle w:val="Akapitzlist"/>
        <w:spacing w:line="259" w:lineRule="auto"/>
        <w:ind w:left="1134"/>
        <w:contextualSpacing w:val="0"/>
        <w:rPr>
          <w:rFonts w:cs="Arial"/>
          <w:sz w:val="20"/>
          <w:szCs w:val="20"/>
        </w:rPr>
      </w:pPr>
      <w:r>
        <w:rPr>
          <w:rFonts w:cs="Arial"/>
          <w:b/>
          <w:sz w:val="20"/>
          <w:szCs w:val="20"/>
        </w:rPr>
        <w:t>A</w:t>
      </w:r>
      <w:r w:rsidR="00B32BB8" w:rsidRPr="00EA1F13">
        <w:rPr>
          <w:rFonts w:cs="Arial"/>
          <w:b/>
          <w:sz w:val="20"/>
          <w:szCs w:val="20"/>
        </w:rPr>
        <w:t>ktualny dokument</w:t>
      </w:r>
      <w:r w:rsidR="00B32BB8" w:rsidRPr="00EA1F13">
        <w:rPr>
          <w:rFonts w:cs="Arial"/>
          <w:sz w:val="20"/>
          <w:szCs w:val="20"/>
        </w:rPr>
        <w:t xml:space="preserve"> lub </w:t>
      </w:r>
      <w:r w:rsidR="00B32BB8" w:rsidRPr="00EA1F13">
        <w:rPr>
          <w:rFonts w:cs="Arial"/>
          <w:b/>
          <w:sz w:val="20"/>
          <w:szCs w:val="20"/>
        </w:rPr>
        <w:t>dokumenty</w:t>
      </w:r>
      <w:r w:rsidR="00B32BB8" w:rsidRPr="00EA1F13">
        <w:rPr>
          <w:rFonts w:cs="Arial"/>
          <w:sz w:val="20"/>
          <w:szCs w:val="20"/>
        </w:rPr>
        <w:t xml:space="preserve"> wystawione zgodnie z prawem kraju, w którym ma siedzibę lub miejsce zamieszkania, potwierdzające, że Wykonawca jest uprawniony do występowania w obrocie prawnym</w:t>
      </w:r>
      <w:r w:rsidR="00A61DFC" w:rsidRPr="00EA1F13">
        <w:rPr>
          <w:rFonts w:cs="Arial"/>
          <w:sz w:val="20"/>
          <w:szCs w:val="20"/>
        </w:rPr>
        <w:t>;</w:t>
      </w:r>
    </w:p>
    <w:p w14:paraId="1CB55849" w14:textId="6ABC390A" w:rsidR="003D2127" w:rsidRPr="00EA1F13" w:rsidRDefault="00EA1F13" w:rsidP="009E05B7">
      <w:pPr>
        <w:pStyle w:val="Akapitzlist"/>
        <w:numPr>
          <w:ilvl w:val="0"/>
          <w:numId w:val="10"/>
        </w:numPr>
        <w:spacing w:line="259" w:lineRule="auto"/>
        <w:ind w:left="1134" w:hanging="425"/>
        <w:contextualSpacing w:val="0"/>
        <w:rPr>
          <w:rFonts w:cs="Arial"/>
          <w:sz w:val="20"/>
          <w:szCs w:val="20"/>
        </w:rPr>
      </w:pPr>
      <w:r>
        <w:rPr>
          <w:rFonts w:cs="Arial"/>
          <w:b/>
          <w:sz w:val="20"/>
          <w:szCs w:val="20"/>
        </w:rPr>
        <w:t>P</w:t>
      </w:r>
      <w:r w:rsidR="003D2127" w:rsidRPr="00EA1F13">
        <w:rPr>
          <w:rFonts w:cs="Arial"/>
          <w:b/>
          <w:sz w:val="20"/>
          <w:szCs w:val="20"/>
        </w:rPr>
        <w:t>ełnomocnictwo</w:t>
      </w:r>
      <w:r w:rsidR="003D2127" w:rsidRPr="00EA1F13">
        <w:rPr>
          <w:rFonts w:cs="Arial"/>
          <w:sz w:val="20"/>
          <w:szCs w:val="20"/>
        </w:rPr>
        <w:t xml:space="preserve"> – jeżeli ofertę podpisują inne osoby niż wskazane w dokumencie rejestrowym (oryginał lub kopię poświadczoną</w:t>
      </w:r>
      <w:r w:rsidR="000E270B" w:rsidRPr="00EA1F13">
        <w:rPr>
          <w:rFonts w:cs="Arial"/>
          <w:sz w:val="20"/>
          <w:szCs w:val="20"/>
        </w:rPr>
        <w:t xml:space="preserve"> notarialni</w:t>
      </w:r>
      <w:r w:rsidR="00810441" w:rsidRPr="00EA1F13">
        <w:rPr>
          <w:rFonts w:cs="Arial"/>
          <w:sz w:val="20"/>
          <w:szCs w:val="20"/>
        </w:rPr>
        <w:t>e</w:t>
      </w:r>
      <w:r w:rsidR="003D2127" w:rsidRPr="00EA1F13">
        <w:rPr>
          <w:rFonts w:cs="Arial"/>
          <w:sz w:val="20"/>
          <w:szCs w:val="20"/>
        </w:rPr>
        <w:t>);</w:t>
      </w:r>
    </w:p>
    <w:p w14:paraId="483DA8FC" w14:textId="77777777" w:rsidR="00C17EFC" w:rsidRDefault="00EA1F13" w:rsidP="00C17EFC">
      <w:pPr>
        <w:pStyle w:val="Akapitzlist"/>
        <w:numPr>
          <w:ilvl w:val="0"/>
          <w:numId w:val="10"/>
        </w:numPr>
        <w:spacing w:line="259" w:lineRule="auto"/>
        <w:ind w:left="1134" w:hanging="425"/>
        <w:contextualSpacing w:val="0"/>
        <w:rPr>
          <w:rFonts w:cs="Arial"/>
          <w:sz w:val="20"/>
          <w:szCs w:val="20"/>
        </w:rPr>
      </w:pPr>
      <w:r>
        <w:rPr>
          <w:rFonts w:cs="Arial"/>
          <w:b/>
          <w:sz w:val="20"/>
          <w:szCs w:val="20"/>
          <w:lang w:eastAsia="en-US"/>
        </w:rPr>
        <w:t>Z</w:t>
      </w:r>
      <w:r w:rsidR="003D2127" w:rsidRPr="00EA1F13">
        <w:rPr>
          <w:rFonts w:cs="Arial"/>
          <w:b/>
          <w:sz w:val="20"/>
          <w:szCs w:val="20"/>
          <w:lang w:eastAsia="en-US"/>
        </w:rPr>
        <w:t>obowiązanie</w:t>
      </w:r>
      <w:r w:rsidR="003D2127" w:rsidRPr="00EA1F13">
        <w:rPr>
          <w:rFonts w:cs="Arial"/>
          <w:sz w:val="20"/>
          <w:szCs w:val="20"/>
          <w:lang w:eastAsia="en-US"/>
        </w:rPr>
        <w:t xml:space="preserve"> innego podmiotu do oddania Wykonawcy do dyspozycji niezbędnych zasobów na potrzeby realizacji Zamówienia (w sytuacji, gdy Wykonawca polega na zdolnościach lub sytuacji innych podmiotów)</w:t>
      </w:r>
      <w:r w:rsidR="00A61DFC" w:rsidRPr="00EA1F13">
        <w:rPr>
          <w:rFonts w:cs="Arial"/>
          <w:sz w:val="20"/>
          <w:szCs w:val="20"/>
          <w:lang w:eastAsia="en-US"/>
        </w:rPr>
        <w:t>;</w:t>
      </w:r>
    </w:p>
    <w:p w14:paraId="0BD46AB5" w14:textId="77777777" w:rsidR="00C17EFC" w:rsidRDefault="00EA1F13" w:rsidP="00C17EFC">
      <w:pPr>
        <w:pStyle w:val="Akapitzlist"/>
        <w:numPr>
          <w:ilvl w:val="0"/>
          <w:numId w:val="10"/>
        </w:numPr>
        <w:spacing w:line="259" w:lineRule="auto"/>
        <w:ind w:left="1134" w:hanging="425"/>
        <w:contextualSpacing w:val="0"/>
        <w:rPr>
          <w:rFonts w:cs="Arial"/>
          <w:sz w:val="20"/>
          <w:szCs w:val="20"/>
        </w:rPr>
      </w:pPr>
      <w:r w:rsidRPr="00C17EFC">
        <w:rPr>
          <w:rFonts w:cs="Arial"/>
          <w:b/>
          <w:sz w:val="20"/>
          <w:szCs w:val="20"/>
        </w:rPr>
        <w:t>Wykazu wykonanych usług</w:t>
      </w:r>
      <w:r w:rsidRPr="00C17EFC">
        <w:rPr>
          <w:rFonts w:cs="Arial"/>
          <w:sz w:val="20"/>
          <w:szCs w:val="20"/>
        </w:rPr>
        <w:t xml:space="preserve">, a w przypadku świadczeń powtarzających się lub ciągłych również wykonywanych, w okresie ostatnich 3 lat przed upływem terminu składania ofert, a jeżeli okres prowadzenia działalności jest krótszy – w tym okresie wraz z podaniem ich wartości, przedmiotu, dat wykonania oraz odbiorców, dla których usługi były wykonane lub są wykonywane – sporządzone na podstawie wzoru stanowiącego </w:t>
      </w:r>
      <w:r w:rsidRPr="00C17EFC">
        <w:rPr>
          <w:rFonts w:cs="Arial"/>
          <w:b/>
          <w:sz w:val="20"/>
          <w:szCs w:val="20"/>
        </w:rPr>
        <w:t>Załącznik nr 5 do SWZ.</w:t>
      </w:r>
      <w:r w:rsidR="00C17EFC" w:rsidRPr="00C17EFC">
        <w:rPr>
          <w:rFonts w:cs="Arial"/>
          <w:sz w:val="20"/>
          <w:szCs w:val="20"/>
        </w:rPr>
        <w:t xml:space="preserve"> </w:t>
      </w:r>
    </w:p>
    <w:p w14:paraId="4E399240" w14:textId="50A97ADD" w:rsidR="00C17EFC" w:rsidRPr="00C17EFC" w:rsidRDefault="00C17EFC" w:rsidP="00C17EFC">
      <w:pPr>
        <w:pStyle w:val="Akapitzlist"/>
        <w:spacing w:line="259" w:lineRule="auto"/>
        <w:ind w:left="1134"/>
        <w:contextualSpacing w:val="0"/>
        <w:rPr>
          <w:rFonts w:cs="Arial"/>
          <w:sz w:val="20"/>
          <w:szCs w:val="20"/>
        </w:rPr>
      </w:pPr>
      <w:r w:rsidRPr="009955E3">
        <w:rPr>
          <w:rFonts w:cs="Arial"/>
          <w:sz w:val="20"/>
          <w:szCs w:val="20"/>
        </w:rPr>
        <w:t>Jeżeli Wykonawca powołuje się na doświadczenie w realizacji usług, wykonywanych wspólnie z innymi Wykonawcami, wykaz o którym mowa powyżej, dotyczy usług, w których wykonaniu Wykonawca ten bezpośrednio uczestniczył, a w przypadku świadczeń powtarzających się lub ciągłych, w których wykonywaniu bezpośrednio uczestniczy</w:t>
      </w:r>
      <w:r>
        <w:rPr>
          <w:rFonts w:cs="Arial"/>
          <w:sz w:val="20"/>
          <w:szCs w:val="20"/>
        </w:rPr>
        <w:t>.</w:t>
      </w:r>
    </w:p>
    <w:p w14:paraId="4867EBCD" w14:textId="77777777" w:rsidR="00C17EFC" w:rsidRPr="00C17EFC" w:rsidRDefault="00C17EFC" w:rsidP="00C17EFC">
      <w:pPr>
        <w:pStyle w:val="Akapitzlist"/>
        <w:numPr>
          <w:ilvl w:val="0"/>
          <w:numId w:val="10"/>
        </w:numPr>
        <w:spacing w:line="259" w:lineRule="auto"/>
        <w:ind w:left="1134" w:hanging="425"/>
        <w:contextualSpacing w:val="0"/>
        <w:rPr>
          <w:rFonts w:cs="Arial"/>
          <w:sz w:val="20"/>
          <w:szCs w:val="20"/>
        </w:rPr>
      </w:pPr>
      <w:r w:rsidRPr="00C17EFC">
        <w:rPr>
          <w:rFonts w:cs="Arial"/>
          <w:b/>
          <w:sz w:val="20"/>
          <w:szCs w:val="20"/>
        </w:rPr>
        <w:t>Dowodów</w:t>
      </w:r>
      <w:r w:rsidRPr="00C17EFC">
        <w:rPr>
          <w:rFonts w:cs="Arial"/>
          <w:sz w:val="20"/>
          <w:szCs w:val="20"/>
        </w:rPr>
        <w:t>, że usługi wymienione w wykazie zostały wykonane lub są wykonywane należycie, w tym:</w:t>
      </w:r>
    </w:p>
    <w:p w14:paraId="55CDE7F2" w14:textId="77777777" w:rsidR="00C17EFC" w:rsidRPr="00EA1F13" w:rsidRDefault="00C17EFC" w:rsidP="00C17EFC">
      <w:pPr>
        <w:pStyle w:val="Akapitzlist"/>
        <w:numPr>
          <w:ilvl w:val="0"/>
          <w:numId w:val="25"/>
        </w:numPr>
        <w:spacing w:line="259" w:lineRule="auto"/>
        <w:ind w:left="1418" w:hanging="142"/>
        <w:contextualSpacing w:val="0"/>
        <w:rPr>
          <w:rFonts w:cs="Arial"/>
          <w:sz w:val="20"/>
          <w:szCs w:val="20"/>
        </w:rPr>
      </w:pPr>
      <w:r w:rsidRPr="00EA1F13">
        <w:rPr>
          <w:rFonts w:cs="Arial"/>
          <w:sz w:val="20"/>
          <w:szCs w:val="20"/>
        </w:rPr>
        <w:t>referencje bądź inne dokumenty sporządzone przez podmio</w:t>
      </w:r>
      <w:r>
        <w:rPr>
          <w:rFonts w:cs="Arial"/>
          <w:sz w:val="20"/>
          <w:szCs w:val="20"/>
        </w:rPr>
        <w:t>t, na rzecz którego usługi</w:t>
      </w:r>
      <w:r w:rsidRPr="00EA1F13">
        <w:rPr>
          <w:rFonts w:cs="Arial"/>
          <w:sz w:val="20"/>
          <w:szCs w:val="20"/>
        </w:rPr>
        <w:t xml:space="preserve"> zostały wykonane wskazane w wykazie, o którym mowa w pkt. 11.1. lit. g) SWZ. W</w:t>
      </w:r>
      <w:r>
        <w:rPr>
          <w:rFonts w:cs="Arial"/>
          <w:sz w:val="20"/>
          <w:szCs w:val="20"/>
        </w:rPr>
        <w:t> </w:t>
      </w:r>
      <w:r w:rsidRPr="00EA1F13">
        <w:rPr>
          <w:rFonts w:cs="Arial"/>
          <w:sz w:val="20"/>
          <w:szCs w:val="20"/>
        </w:rPr>
        <w:t xml:space="preserve">przypadku świadczeń powtarzających się lub ciągłych nadal wykonywanych </w:t>
      </w:r>
      <w:r w:rsidRPr="00EA1F13">
        <w:rPr>
          <w:rFonts w:cs="Arial"/>
          <w:sz w:val="20"/>
          <w:szCs w:val="20"/>
        </w:rPr>
        <w:lastRenderedPageBreak/>
        <w:t>referencje bądź inne dokumenty potwierdzające ich należyte wykonywanie powinny być wystawione w okresie ostatnich 3 miesięcy;</w:t>
      </w:r>
    </w:p>
    <w:p w14:paraId="57480BE6" w14:textId="77777777" w:rsidR="00C17EFC" w:rsidRPr="00EA1F13" w:rsidRDefault="00C17EFC" w:rsidP="00C17EFC">
      <w:pPr>
        <w:pStyle w:val="Akapitzlist"/>
        <w:numPr>
          <w:ilvl w:val="0"/>
          <w:numId w:val="25"/>
        </w:numPr>
        <w:spacing w:line="259" w:lineRule="auto"/>
        <w:ind w:left="1418" w:hanging="142"/>
        <w:contextualSpacing w:val="0"/>
        <w:rPr>
          <w:rFonts w:cs="Arial"/>
          <w:sz w:val="20"/>
          <w:szCs w:val="20"/>
        </w:rPr>
      </w:pPr>
      <w:r w:rsidRPr="00EA1F13">
        <w:rPr>
          <w:rFonts w:cs="Arial"/>
          <w:sz w:val="20"/>
          <w:szCs w:val="20"/>
        </w:rPr>
        <w:t xml:space="preserve">w przypadku, gdy PGNiG S.A. lub ORLEN S.A. – Oddział Centralny PGNiG w Warszawie, ORLEN S.A. – Oddział PGNiG w Sanoku, ORLEN S.A. – Oddział PGNiG w Zielonej Górze, ORLEN S.A. – Oddział PGNiG w Odolanowie, ORLEN S.A. – Oddział Laboratorium Pomiarowo-Badawcze PGNiG w Warszawie, ORLEN S.A. – Oddział Ratownicza Stacja Górnictwa Otworowego PGNiG w Krakowie, ORLEN S.A. – Oddział Geologii i Eksploatacji PGNiG w Warszawie jest podmiotem, na rzecz którego usługi/dostawy/roboty budowlane wskazane w w/w wykazie zostały wcześniej wykonane, Wykonawca nie ma obowiązku przedkładania ww. dowodów; </w:t>
      </w:r>
    </w:p>
    <w:p w14:paraId="01FD605C" w14:textId="77777777" w:rsidR="00C17EFC" w:rsidRPr="00EA1F13" w:rsidRDefault="00C17EFC" w:rsidP="00C17EFC">
      <w:pPr>
        <w:pStyle w:val="Akapitzlist"/>
        <w:numPr>
          <w:ilvl w:val="0"/>
          <w:numId w:val="25"/>
        </w:numPr>
        <w:spacing w:line="259" w:lineRule="auto"/>
        <w:ind w:left="1418" w:hanging="142"/>
        <w:contextualSpacing w:val="0"/>
        <w:rPr>
          <w:rFonts w:cs="Arial"/>
          <w:sz w:val="20"/>
          <w:szCs w:val="20"/>
        </w:rPr>
      </w:pPr>
      <w:r w:rsidRPr="00EA1F13">
        <w:rPr>
          <w:rFonts w:cs="Arial"/>
          <w:sz w:val="20"/>
          <w:szCs w:val="20"/>
        </w:rPr>
        <w:t>oświadczenie Wykonawcy składającego ofertę – jeżeli z przyczyn niezależnych od niego nie jest w stanie uzyskać referencji, o których mowa powyżej;</w:t>
      </w:r>
    </w:p>
    <w:p w14:paraId="706648D0" w14:textId="77777777" w:rsidR="00C17EFC" w:rsidRPr="00EA1F13" w:rsidRDefault="00C17EFC" w:rsidP="00C17EFC">
      <w:pPr>
        <w:spacing w:line="259" w:lineRule="auto"/>
        <w:ind w:left="1134"/>
        <w:rPr>
          <w:rFonts w:cs="Arial"/>
          <w:sz w:val="20"/>
          <w:szCs w:val="20"/>
        </w:rPr>
      </w:pPr>
      <w:r w:rsidRPr="00EA1F13">
        <w:rPr>
          <w:rFonts w:cs="Arial"/>
          <w:b/>
          <w:sz w:val="20"/>
          <w:szCs w:val="20"/>
        </w:rPr>
        <w:t>Uwaga!</w:t>
      </w:r>
      <w:r w:rsidRPr="00EA1F13">
        <w:rPr>
          <w:rFonts w:cs="Arial"/>
          <w:sz w:val="20"/>
          <w:szCs w:val="20"/>
        </w:rPr>
        <w:t xml:space="preserve"> Zamawiający nie uzna, jako dowodu faktur itp. dokumentów, z uwagi na fakt, iż ich treść nie potwierdza należytego wykonania zamówienia.</w:t>
      </w:r>
    </w:p>
    <w:p w14:paraId="34ACECDA" w14:textId="1FB6D15C" w:rsidR="00C17EFC" w:rsidRPr="00C17EFC" w:rsidRDefault="00C17EFC" w:rsidP="00C17EFC">
      <w:pPr>
        <w:pStyle w:val="Akapitzlist"/>
        <w:numPr>
          <w:ilvl w:val="0"/>
          <w:numId w:val="10"/>
        </w:numPr>
        <w:spacing w:line="259" w:lineRule="auto"/>
        <w:ind w:left="1134" w:hanging="425"/>
        <w:contextualSpacing w:val="0"/>
        <w:rPr>
          <w:rFonts w:cs="Arial"/>
          <w:sz w:val="20"/>
          <w:szCs w:val="20"/>
        </w:rPr>
      </w:pPr>
      <w:r w:rsidRPr="00C17EFC">
        <w:rPr>
          <w:rFonts w:cs="Arial"/>
          <w:b/>
          <w:sz w:val="20"/>
        </w:rPr>
        <w:t>Oświadczenie</w:t>
      </w:r>
      <w:r w:rsidRPr="00C17EFC">
        <w:rPr>
          <w:rFonts w:cs="Arial"/>
          <w:sz w:val="20"/>
        </w:rPr>
        <w:t xml:space="preserve"> o </w:t>
      </w:r>
      <w:r>
        <w:rPr>
          <w:rFonts w:cs="Arial"/>
          <w:sz w:val="20"/>
        </w:rPr>
        <w:t>spełnianiu warunków szczególnych</w:t>
      </w:r>
      <w:r w:rsidRPr="00C17EFC">
        <w:rPr>
          <w:rFonts w:cs="Arial"/>
          <w:sz w:val="20"/>
        </w:rPr>
        <w:t xml:space="preserve"> </w:t>
      </w:r>
      <w:r>
        <w:rPr>
          <w:rFonts w:cs="Arial"/>
          <w:sz w:val="20"/>
        </w:rPr>
        <w:t>określonych</w:t>
      </w:r>
      <w:r w:rsidRPr="00C17EFC">
        <w:rPr>
          <w:rFonts w:cs="Arial"/>
          <w:sz w:val="20"/>
        </w:rPr>
        <w:t xml:space="preserve"> w pkt 10.2.1. lit b)</w:t>
      </w:r>
      <w:r>
        <w:rPr>
          <w:rFonts w:cs="Arial"/>
          <w:sz w:val="20"/>
        </w:rPr>
        <w:t xml:space="preserve">, c), d), e) </w:t>
      </w:r>
      <w:r w:rsidRPr="00C17EFC">
        <w:rPr>
          <w:rFonts w:cs="Arial"/>
          <w:sz w:val="20"/>
        </w:rPr>
        <w:t xml:space="preserve">SWZ – sporządzone na podstawie wzoru stanowiącego </w:t>
      </w:r>
      <w:r w:rsidRPr="00C17EFC">
        <w:rPr>
          <w:rFonts w:cs="Arial"/>
          <w:b/>
          <w:sz w:val="20"/>
        </w:rPr>
        <w:t>Załącznik nr 6 do SWZ</w:t>
      </w:r>
      <w:r w:rsidRPr="00C17EFC">
        <w:rPr>
          <w:rFonts w:cs="Arial"/>
          <w:sz w:val="20"/>
        </w:rPr>
        <w:t>.</w:t>
      </w:r>
    </w:p>
    <w:p w14:paraId="736FFBA3" w14:textId="77777777" w:rsidR="00EA1F13" w:rsidRPr="00EA1F13" w:rsidRDefault="00EA1F13" w:rsidP="00EA1F13">
      <w:pPr>
        <w:pStyle w:val="Akapitzlist"/>
        <w:spacing w:line="259" w:lineRule="auto"/>
        <w:ind w:left="1134"/>
        <w:contextualSpacing w:val="0"/>
        <w:rPr>
          <w:rFonts w:cs="Arial"/>
          <w:sz w:val="20"/>
          <w:szCs w:val="20"/>
        </w:rPr>
      </w:pPr>
    </w:p>
    <w:p w14:paraId="658322EE" w14:textId="77777777" w:rsidR="00EB37E9" w:rsidRPr="00233581" w:rsidRDefault="00EB37E9" w:rsidP="00EB37E9">
      <w:pPr>
        <w:pStyle w:val="Styl11"/>
        <w:ind w:hanging="567"/>
        <w:contextualSpacing w:val="0"/>
        <w:rPr>
          <w:i/>
        </w:rPr>
      </w:pPr>
      <w:r w:rsidRPr="00233581">
        <w:rPr>
          <w:i/>
        </w:rPr>
        <w:t>W przypadku gdy ofertę w postępowaniu składa Spółka z GK Zamawiającego, oferta Spółki powinna wskazywać model kalkulacji ceny danej oferty.  W przypadku zastosowania przez Spółkę do kalkulacji oferty:</w:t>
      </w:r>
    </w:p>
    <w:p w14:paraId="72E001F7" w14:textId="77777777" w:rsidR="00EB37E9" w:rsidRPr="00233581" w:rsidRDefault="00EB37E9" w:rsidP="00EB37E9">
      <w:pPr>
        <w:pStyle w:val="Styl11"/>
        <w:numPr>
          <w:ilvl w:val="2"/>
          <w:numId w:val="40"/>
        </w:numPr>
        <w:ind w:left="1418" w:hanging="708"/>
        <w:contextualSpacing w:val="0"/>
        <w:rPr>
          <w:i/>
        </w:rPr>
      </w:pPr>
      <w:r w:rsidRPr="00233581">
        <w:rPr>
          <w:i/>
        </w:rPr>
        <w:t>Metody porównywalnej ceny niekontrolowanej – Spółka przesyła wypełniony formularz cenowy (cennik szczegółowy) zgodny z wymaganiami technicznymi danego postępowania wraz z określeniem, czy Spółka dysponuje danymi porównawczymi umożliwiającymi weryfikację zastosowanych cen. Jeżeli Spółka dysponuje danymi porównawczymi i analizą porównawczą – zobowiązana jest do jej przekazania.</w:t>
      </w:r>
    </w:p>
    <w:p w14:paraId="16B84417" w14:textId="77777777" w:rsidR="00EB37E9" w:rsidRPr="00233581" w:rsidRDefault="00EB37E9" w:rsidP="00EB37E9">
      <w:pPr>
        <w:pStyle w:val="Styl11"/>
        <w:numPr>
          <w:ilvl w:val="2"/>
          <w:numId w:val="40"/>
        </w:numPr>
        <w:ind w:left="1418" w:hanging="708"/>
        <w:contextualSpacing w:val="0"/>
        <w:rPr>
          <w:i/>
        </w:rPr>
      </w:pPr>
      <w:r w:rsidRPr="00233581">
        <w:rPr>
          <w:i/>
        </w:rPr>
        <w:t>Metod odkosztowych (metody koszt plus bądź metody marży transakcyjnej netto)</w:t>
      </w:r>
    </w:p>
    <w:p w14:paraId="3618D470" w14:textId="77777777" w:rsidR="00EB37E9" w:rsidRPr="00233581" w:rsidRDefault="00EB37E9" w:rsidP="00EB37E9">
      <w:pPr>
        <w:numPr>
          <w:ilvl w:val="2"/>
          <w:numId w:val="39"/>
        </w:numPr>
        <w:spacing w:line="259" w:lineRule="auto"/>
        <w:ind w:left="1701"/>
        <w:rPr>
          <w:rFonts w:ascii="Calibri" w:hAnsi="Calibri"/>
          <w:i/>
          <w:sz w:val="20"/>
          <w:szCs w:val="20"/>
        </w:rPr>
      </w:pPr>
      <w:r w:rsidRPr="00233581">
        <w:rPr>
          <w:i/>
          <w:sz w:val="20"/>
          <w:szCs w:val="20"/>
        </w:rPr>
        <w:t>Kalkulację bazy kosztowej Wykonawcy, z wyszczególnieniem:</w:t>
      </w:r>
    </w:p>
    <w:p w14:paraId="719A9B5C" w14:textId="77777777" w:rsidR="00EB37E9" w:rsidRPr="00233581" w:rsidRDefault="00EB37E9" w:rsidP="00EB37E9">
      <w:pPr>
        <w:numPr>
          <w:ilvl w:val="3"/>
          <w:numId w:val="39"/>
        </w:numPr>
        <w:spacing w:line="259" w:lineRule="auto"/>
        <w:ind w:left="1985" w:hanging="284"/>
        <w:rPr>
          <w:i/>
          <w:sz w:val="20"/>
          <w:szCs w:val="20"/>
        </w:rPr>
      </w:pPr>
      <w:r w:rsidRPr="00233581">
        <w:rPr>
          <w:i/>
          <w:sz w:val="20"/>
          <w:szCs w:val="20"/>
        </w:rPr>
        <w:t>budżetowanych kosztów bezpośrednich i uzasadnionych kosztów pośrednich wykonania usługi (stanowiące łącznie  techniczny koszt wytworzenia zwane dalej TKW), sporządzonej w podziale na etapy prac wraz z wyliczonymi na podstawie danych budżetowanych stawkami niezbędnymi do ustalania wynagrodzenia wstępnego na podstawie obmiaru robót, która będzie określona w stanowisku cenowym złożonym przez Spółkę, a która ostatecznie stanowić będzie załącznik do Umowy.</w:t>
      </w:r>
    </w:p>
    <w:p w14:paraId="53470DFC" w14:textId="77777777" w:rsidR="00EB37E9" w:rsidRPr="00233581" w:rsidRDefault="00EB37E9" w:rsidP="00EB37E9">
      <w:pPr>
        <w:numPr>
          <w:ilvl w:val="3"/>
          <w:numId w:val="39"/>
        </w:numPr>
        <w:spacing w:line="259" w:lineRule="auto"/>
        <w:ind w:left="1985" w:hanging="284"/>
        <w:rPr>
          <w:i/>
          <w:sz w:val="20"/>
          <w:szCs w:val="20"/>
        </w:rPr>
      </w:pPr>
      <w:r w:rsidRPr="00233581">
        <w:rPr>
          <w:i/>
          <w:sz w:val="20"/>
          <w:szCs w:val="20"/>
        </w:rPr>
        <w:t>budżetowanych kosztów pośrednich wynikających z planu kont Spółki (w wysokości określonej za pomocą wskaźników narzutów) obejmujących na przykład (jeżeli dotyczy):</w:t>
      </w:r>
    </w:p>
    <w:p w14:paraId="67F0563C" w14:textId="77777777" w:rsidR="00EB37E9" w:rsidRPr="00233581" w:rsidRDefault="00EB37E9" w:rsidP="00EB37E9">
      <w:pPr>
        <w:numPr>
          <w:ilvl w:val="4"/>
          <w:numId w:val="39"/>
        </w:numPr>
        <w:spacing w:line="259" w:lineRule="auto"/>
        <w:ind w:left="2410"/>
        <w:rPr>
          <w:i/>
          <w:sz w:val="20"/>
          <w:szCs w:val="20"/>
        </w:rPr>
      </w:pPr>
      <w:r w:rsidRPr="00233581">
        <w:rPr>
          <w:i/>
          <w:sz w:val="20"/>
          <w:szCs w:val="20"/>
        </w:rPr>
        <w:t>budżetowany wskaźnik narzutu kosztów wydziałowych;</w:t>
      </w:r>
    </w:p>
    <w:p w14:paraId="0A2925E6" w14:textId="77777777" w:rsidR="00EB37E9" w:rsidRPr="00233581" w:rsidRDefault="00EB37E9" w:rsidP="00EB37E9">
      <w:pPr>
        <w:numPr>
          <w:ilvl w:val="4"/>
          <w:numId w:val="39"/>
        </w:numPr>
        <w:spacing w:line="259" w:lineRule="auto"/>
        <w:ind w:left="2410"/>
        <w:rPr>
          <w:i/>
          <w:sz w:val="20"/>
          <w:szCs w:val="20"/>
        </w:rPr>
      </w:pPr>
      <w:r w:rsidRPr="00233581">
        <w:rPr>
          <w:i/>
          <w:sz w:val="20"/>
          <w:szCs w:val="20"/>
        </w:rPr>
        <w:t>budżetowany wskaźnik narzutu kosztów sprzedaży;</w:t>
      </w:r>
    </w:p>
    <w:p w14:paraId="679FA3D2" w14:textId="77777777" w:rsidR="00EB37E9" w:rsidRPr="00233581" w:rsidRDefault="00EB37E9" w:rsidP="00EB37E9">
      <w:pPr>
        <w:numPr>
          <w:ilvl w:val="4"/>
          <w:numId w:val="39"/>
        </w:numPr>
        <w:spacing w:line="259" w:lineRule="auto"/>
        <w:ind w:left="2410"/>
        <w:rPr>
          <w:i/>
          <w:sz w:val="20"/>
          <w:szCs w:val="20"/>
        </w:rPr>
      </w:pPr>
      <w:r w:rsidRPr="00233581">
        <w:rPr>
          <w:i/>
          <w:sz w:val="20"/>
          <w:szCs w:val="20"/>
        </w:rPr>
        <w:t>budżetowany wskaźnik narzutu kosztów ogólnego zarządu;</w:t>
      </w:r>
    </w:p>
    <w:p w14:paraId="725CA320" w14:textId="77777777" w:rsidR="00EB37E9" w:rsidRPr="00233581" w:rsidRDefault="00EB37E9" w:rsidP="00EB37E9">
      <w:pPr>
        <w:numPr>
          <w:ilvl w:val="4"/>
          <w:numId w:val="39"/>
        </w:numPr>
        <w:spacing w:line="259" w:lineRule="auto"/>
        <w:ind w:left="2410"/>
        <w:rPr>
          <w:i/>
          <w:sz w:val="20"/>
          <w:szCs w:val="20"/>
        </w:rPr>
      </w:pPr>
      <w:r w:rsidRPr="00233581">
        <w:rPr>
          <w:i/>
          <w:sz w:val="20"/>
          <w:szCs w:val="20"/>
        </w:rPr>
        <w:t>budżetowany wskaźnik narzutu kosztów przestojowych/standby.</w:t>
      </w:r>
    </w:p>
    <w:p w14:paraId="66EAFBC8" w14:textId="77777777" w:rsidR="00EB37E9" w:rsidRPr="00233581" w:rsidRDefault="00EB37E9" w:rsidP="00EB37E9">
      <w:pPr>
        <w:numPr>
          <w:ilvl w:val="3"/>
          <w:numId w:val="39"/>
        </w:numPr>
        <w:spacing w:line="259" w:lineRule="auto"/>
        <w:ind w:left="1985" w:hanging="284"/>
        <w:rPr>
          <w:i/>
          <w:sz w:val="20"/>
          <w:szCs w:val="20"/>
        </w:rPr>
      </w:pPr>
      <w:r w:rsidRPr="00233581">
        <w:rPr>
          <w:i/>
          <w:sz w:val="20"/>
          <w:szCs w:val="20"/>
        </w:rPr>
        <w:t>rynkowego narzutu zysku/marży (wynikającego z analizy porównawczej opartej o wewnętrzne dane rynkowe) wraz z uzasadnieniem wysokości przyjętego narzutu/marży.</w:t>
      </w:r>
    </w:p>
    <w:p w14:paraId="5FCA1CEB" w14:textId="77777777" w:rsidR="00EB37E9" w:rsidRPr="00233581" w:rsidRDefault="00EB37E9" w:rsidP="00EB37E9">
      <w:pPr>
        <w:pStyle w:val="Styl11"/>
        <w:numPr>
          <w:ilvl w:val="2"/>
          <w:numId w:val="39"/>
        </w:numPr>
        <w:ind w:left="1701" w:hanging="141"/>
        <w:contextualSpacing w:val="0"/>
        <w:rPr>
          <w:i/>
        </w:rPr>
      </w:pPr>
      <w:r w:rsidRPr="00233581">
        <w:rPr>
          <w:i/>
        </w:rPr>
        <w:t xml:space="preserve">Procedurę kalkulacji bazy kosztowej Wykonawcy, wskazującą w szczególności sposób ustalania kluczy alokacji oraz sposób ustalenia narzutu kosztów pośrednich oraz pozostałych kosztów operacyjnych lub oświadczenie o braku takiej procedury. </w:t>
      </w:r>
    </w:p>
    <w:p w14:paraId="67C44779" w14:textId="77777777" w:rsidR="00EB37E9" w:rsidRPr="00233581" w:rsidRDefault="00EB37E9" w:rsidP="00EB37E9">
      <w:pPr>
        <w:pStyle w:val="Styl11"/>
        <w:numPr>
          <w:ilvl w:val="2"/>
          <w:numId w:val="39"/>
        </w:numPr>
        <w:ind w:left="1701" w:hanging="141"/>
        <w:contextualSpacing w:val="0"/>
        <w:rPr>
          <w:i/>
        </w:rPr>
      </w:pPr>
      <w:r w:rsidRPr="00233581">
        <w:rPr>
          <w:i/>
        </w:rPr>
        <w:t>Analizę porównawczą.</w:t>
      </w:r>
    </w:p>
    <w:p w14:paraId="6FF6E092" w14:textId="77777777" w:rsidR="00EB37E9" w:rsidRPr="00233581" w:rsidRDefault="00EB37E9" w:rsidP="00EB37E9">
      <w:pPr>
        <w:pStyle w:val="Styl11"/>
        <w:numPr>
          <w:ilvl w:val="2"/>
          <w:numId w:val="39"/>
        </w:numPr>
        <w:ind w:left="1701" w:hanging="141"/>
        <w:contextualSpacing w:val="0"/>
        <w:rPr>
          <w:i/>
        </w:rPr>
      </w:pPr>
      <w:r w:rsidRPr="00233581">
        <w:rPr>
          <w:i/>
        </w:rPr>
        <w:t xml:space="preserve">Oświadczenie Spółki o rynkowym charakterze ceny </w:t>
      </w:r>
    </w:p>
    <w:p w14:paraId="6D12254A" w14:textId="77777777" w:rsidR="00EB37E9" w:rsidRPr="00233581" w:rsidRDefault="00EB37E9" w:rsidP="00EB37E9">
      <w:pPr>
        <w:pStyle w:val="Styl11"/>
        <w:numPr>
          <w:ilvl w:val="1"/>
          <w:numId w:val="0"/>
        </w:numPr>
        <w:spacing w:after="120"/>
        <w:ind w:left="709"/>
        <w:contextualSpacing w:val="0"/>
        <w:rPr>
          <w:i/>
        </w:rPr>
      </w:pPr>
      <w:r w:rsidRPr="00233581">
        <w:rPr>
          <w:i/>
        </w:rPr>
        <w:t>Ponadto, winny zostać załączone do oferty dokumenty niezbędne do wypełnienia przez Zamawiającego obowiązku sporządzenia dokumentacji cen transferowych lub uwzględnienia jej w formularzu (TPR-C) Informacja o Cenach Transferowych, o których mowa w Rozdziale 1a ustawy CIT. (dotyczy wyłącznie sytuacji, gdy Wykonawcą jest podmiot z GK Zamawiającego).</w:t>
      </w:r>
    </w:p>
    <w:p w14:paraId="6C2D8995" w14:textId="77777777" w:rsidR="00EB37E9" w:rsidRPr="00FF5C6D" w:rsidRDefault="00EB37E9" w:rsidP="00EB37E9">
      <w:pPr>
        <w:pStyle w:val="Styl11"/>
        <w:numPr>
          <w:ilvl w:val="1"/>
          <w:numId w:val="0"/>
        </w:numPr>
        <w:spacing w:after="120"/>
        <w:ind w:left="709"/>
        <w:contextualSpacing w:val="0"/>
        <w:rPr>
          <w:i/>
        </w:rPr>
      </w:pPr>
      <w:r w:rsidRPr="00233581">
        <w:rPr>
          <w:i/>
        </w:rPr>
        <w:t xml:space="preserve">Wybór metody powinien odzwierciedlać sposób kalkulacji wyceny oferty przyjęty przez Spółkę. Przykładowo, nawet jeśli postępowanie, z perspektywy Zamawiającego, będzie oceniane przy zastosowaniu metody porównywalnej ceny niekontrolowanej (np. poprzez odniesienie do ofert </w:t>
      </w:r>
      <w:r w:rsidRPr="00233581">
        <w:rPr>
          <w:i/>
        </w:rPr>
        <w:lastRenderedPageBreak/>
        <w:t>złożonych przez podmioty niepowiązane), Spółka z GK Zamawiającego, która sporządziła ofertę w oparciu o poniesione koszty, powinna przedstawić dane źródłowe potwierdzające taki sposób kalkulacji (tj. przedstawić dane z punktu 11.3. ppkt 1.1.2).</w:t>
      </w:r>
    </w:p>
    <w:p w14:paraId="3D351199" w14:textId="77777777" w:rsidR="00F40506" w:rsidRPr="003F1A3C" w:rsidRDefault="00F40506" w:rsidP="009E05B7">
      <w:pPr>
        <w:pStyle w:val="Styl11"/>
        <w:contextualSpacing w:val="0"/>
      </w:pPr>
      <w:r w:rsidRPr="003F1A3C">
        <w:rPr>
          <w:u w:val="single"/>
        </w:rPr>
        <w:t xml:space="preserve">Jeżeli Zamawiający dopuścił </w:t>
      </w:r>
      <w:r w:rsidR="00D2165F">
        <w:rPr>
          <w:u w:val="single"/>
        </w:rPr>
        <w:t xml:space="preserve"> </w:t>
      </w:r>
      <w:r w:rsidRPr="003F1A3C">
        <w:rPr>
          <w:u w:val="single"/>
        </w:rPr>
        <w:t>taką możliwość</w:t>
      </w:r>
      <w:r w:rsidRPr="003F1A3C">
        <w:t>, w przypadku polegania przez Wykonawcę na zasobach innych podmiotów w zakresie określonym powyżej (udostępnienie zasobów), Zamawiający wymaga złożenia wraz z ofertą:</w:t>
      </w:r>
    </w:p>
    <w:p w14:paraId="37F0DE65" w14:textId="3FDC53C1" w:rsidR="00F40506" w:rsidRPr="00F40506" w:rsidRDefault="001A57EE" w:rsidP="009E05B7">
      <w:pPr>
        <w:numPr>
          <w:ilvl w:val="0"/>
          <w:numId w:val="4"/>
        </w:numPr>
        <w:spacing w:line="259" w:lineRule="auto"/>
        <w:ind w:left="1134" w:hanging="425"/>
        <w:rPr>
          <w:rFonts w:cs="Arial"/>
          <w:sz w:val="20"/>
          <w:szCs w:val="20"/>
        </w:rPr>
      </w:pPr>
      <w:r>
        <w:rPr>
          <w:rFonts w:cs="Arial"/>
          <w:sz w:val="20"/>
          <w:szCs w:val="20"/>
        </w:rPr>
        <w:t>p</w:t>
      </w:r>
      <w:r w:rsidR="00F40506" w:rsidRPr="00F40506">
        <w:rPr>
          <w:rFonts w:cs="Arial"/>
          <w:sz w:val="20"/>
          <w:szCs w:val="20"/>
        </w:rPr>
        <w:t>isemnego zobowiązania innego podmiotu do oddania Wykonawcy do</w:t>
      </w:r>
      <w:r w:rsidR="00F40506" w:rsidRPr="000D4BEE">
        <w:t xml:space="preserve"> </w:t>
      </w:r>
      <w:r w:rsidR="00F40506" w:rsidRPr="00F40506">
        <w:rPr>
          <w:rFonts w:cs="Arial"/>
          <w:sz w:val="20"/>
          <w:szCs w:val="20"/>
        </w:rPr>
        <w:t xml:space="preserve">dyspozycji niezbędnych zasobów na potrzeby wykonywania zamówienia zawierającego informacje dotyczące w </w:t>
      </w:r>
      <w:r w:rsidR="0095285D">
        <w:rPr>
          <w:rFonts w:cs="Arial"/>
          <w:sz w:val="20"/>
          <w:szCs w:val="20"/>
        </w:rPr>
        <w:t>szczególności</w:t>
      </w:r>
      <w:r w:rsidR="00F40506" w:rsidRPr="00F40506">
        <w:rPr>
          <w:rFonts w:cs="Arial"/>
          <w:sz w:val="20"/>
          <w:szCs w:val="20"/>
        </w:rPr>
        <w:t xml:space="preserve"> rodzaju udostępnianych Wykonawcy zasobów innego podmiotu oraz zakresu i okresu udziału innego podmiotu przy wykonywaniu zamówienia (dokument należy złożyć w oryginale</w:t>
      </w:r>
      <w:r w:rsidR="003839A3" w:rsidRPr="003839A3">
        <w:t xml:space="preserve"> </w:t>
      </w:r>
      <w:r w:rsidR="003839A3" w:rsidRPr="003839A3">
        <w:rPr>
          <w:rFonts w:cs="Arial"/>
          <w:sz w:val="20"/>
          <w:szCs w:val="20"/>
        </w:rPr>
        <w:t>lub kopii potwierdzonej za zgodność z</w:t>
      </w:r>
      <w:r w:rsidR="003839A3">
        <w:rPr>
          <w:rFonts w:cs="Arial"/>
          <w:sz w:val="20"/>
          <w:szCs w:val="20"/>
        </w:rPr>
        <w:t> </w:t>
      </w:r>
      <w:r w:rsidR="003839A3" w:rsidRPr="003839A3">
        <w:rPr>
          <w:rFonts w:cs="Arial"/>
          <w:sz w:val="20"/>
          <w:szCs w:val="20"/>
        </w:rPr>
        <w:t>oryginałem przez podmiot trzeci lub Wykonawcę</w:t>
      </w:r>
      <w:r w:rsidR="00F40506" w:rsidRPr="00F40506">
        <w:rPr>
          <w:rFonts w:cs="Arial"/>
          <w:sz w:val="20"/>
          <w:szCs w:val="20"/>
        </w:rPr>
        <w:t xml:space="preserve">). Zobowiązanie to powinno potwierdzać przyjęcie przez udostępniającego solidarnej odpowiedzialności </w:t>
      </w:r>
      <w:r w:rsidR="003839A3" w:rsidRPr="00F40506">
        <w:rPr>
          <w:rFonts w:cs="Arial"/>
          <w:sz w:val="20"/>
          <w:szCs w:val="20"/>
        </w:rPr>
        <w:t>z</w:t>
      </w:r>
      <w:r w:rsidR="003839A3">
        <w:rPr>
          <w:rFonts w:cs="Arial"/>
          <w:sz w:val="20"/>
          <w:szCs w:val="20"/>
        </w:rPr>
        <w:t> </w:t>
      </w:r>
      <w:r w:rsidR="00F40506" w:rsidRPr="00F40506">
        <w:rPr>
          <w:rFonts w:cs="Arial"/>
          <w:sz w:val="20"/>
          <w:szCs w:val="20"/>
        </w:rPr>
        <w:t>Wykonawcą za szkodę wobec Zamawiającego powstałą wskutek nieudostępnienia tych zasobów chyba, że za nieudostępnienie zasobów udostępniający nie ponosi winy,</w:t>
      </w:r>
    </w:p>
    <w:p w14:paraId="2E908AEE" w14:textId="54106BF1" w:rsidR="00F40506" w:rsidRPr="00F40506" w:rsidRDefault="00F40506" w:rsidP="009E05B7">
      <w:pPr>
        <w:numPr>
          <w:ilvl w:val="0"/>
          <w:numId w:val="4"/>
        </w:numPr>
        <w:spacing w:line="259" w:lineRule="auto"/>
        <w:ind w:left="1134" w:hanging="425"/>
        <w:rPr>
          <w:rFonts w:cs="Arial"/>
          <w:sz w:val="20"/>
          <w:szCs w:val="20"/>
        </w:rPr>
      </w:pPr>
      <w:r w:rsidRPr="00F40506">
        <w:rPr>
          <w:rFonts w:cs="Arial"/>
          <w:sz w:val="20"/>
          <w:szCs w:val="20"/>
        </w:rPr>
        <w:t>dokumentu lub dokumentów, z których wynika, że osoba lub osoby, które podpisały pisemne zobowiązanie, o którym mowa w ppkt</w:t>
      </w:r>
      <w:r w:rsidR="006A5961">
        <w:rPr>
          <w:rFonts w:cs="Arial"/>
          <w:sz w:val="20"/>
          <w:szCs w:val="20"/>
        </w:rPr>
        <w:t>.</w:t>
      </w:r>
      <w:r w:rsidRPr="00F40506">
        <w:rPr>
          <w:rFonts w:cs="Arial"/>
          <w:sz w:val="20"/>
          <w:szCs w:val="20"/>
        </w:rPr>
        <w:t xml:space="preserve"> a</w:t>
      </w:r>
      <w:r w:rsidR="000007E3">
        <w:rPr>
          <w:rFonts w:cs="Arial"/>
          <w:sz w:val="20"/>
          <w:szCs w:val="20"/>
        </w:rPr>
        <w:t>)</w:t>
      </w:r>
      <w:r w:rsidRPr="00F40506">
        <w:rPr>
          <w:rFonts w:cs="Arial"/>
          <w:sz w:val="20"/>
          <w:szCs w:val="20"/>
        </w:rPr>
        <w:t xml:space="preserve"> powyżej, są upoważnione do reprezentacji innego podmiotu (dokumenty rejestrowe innego podmiotu potwierdzające osoby reprezentujące i zasadę reprezentacji</w:t>
      </w:r>
      <w:r w:rsidR="006D7251">
        <w:rPr>
          <w:rFonts w:cs="Arial"/>
          <w:sz w:val="20"/>
          <w:szCs w:val="20"/>
        </w:rPr>
        <w:t xml:space="preserve">, </w:t>
      </w:r>
      <w:r w:rsidRPr="00F40506">
        <w:rPr>
          <w:rFonts w:cs="Arial"/>
          <w:sz w:val="20"/>
          <w:szCs w:val="20"/>
        </w:rPr>
        <w:t>kopie poświadczon</w:t>
      </w:r>
      <w:r w:rsidR="008958F7">
        <w:rPr>
          <w:rFonts w:cs="Arial"/>
          <w:sz w:val="20"/>
          <w:szCs w:val="20"/>
        </w:rPr>
        <w:t>ą</w:t>
      </w:r>
      <w:r w:rsidRPr="00F40506">
        <w:rPr>
          <w:rFonts w:cs="Arial"/>
          <w:sz w:val="20"/>
          <w:szCs w:val="20"/>
        </w:rPr>
        <w:t xml:space="preserve"> za zgodność z</w:t>
      </w:r>
      <w:r w:rsidR="003839A3">
        <w:rPr>
          <w:rFonts w:cs="Arial"/>
          <w:sz w:val="20"/>
          <w:szCs w:val="20"/>
        </w:rPr>
        <w:t> </w:t>
      </w:r>
      <w:r w:rsidRPr="00F40506">
        <w:rPr>
          <w:rFonts w:cs="Arial"/>
          <w:sz w:val="20"/>
          <w:szCs w:val="20"/>
        </w:rPr>
        <w:t>oryginałem</w:t>
      </w:r>
      <w:r w:rsidR="003839A3">
        <w:rPr>
          <w:rFonts w:cs="Arial"/>
          <w:sz w:val="20"/>
          <w:szCs w:val="20"/>
        </w:rPr>
        <w:t xml:space="preserve"> </w:t>
      </w:r>
      <w:r w:rsidR="003839A3" w:rsidRPr="003839A3">
        <w:rPr>
          <w:rFonts w:cs="Arial"/>
          <w:sz w:val="20"/>
          <w:szCs w:val="20"/>
        </w:rPr>
        <w:t>przez podmiot trzeci lub Wykonawcę</w:t>
      </w:r>
      <w:r w:rsidRPr="00F40506">
        <w:rPr>
          <w:rFonts w:cs="Arial"/>
          <w:sz w:val="20"/>
          <w:szCs w:val="20"/>
        </w:rPr>
        <w:t>), pełnomocnictwa (jeżeli dotyczy) (oryginał lub kopie potwierdzone za zgodność z oryginałem przez notariusza</w:t>
      </w:r>
      <w:r w:rsidR="006D7251">
        <w:rPr>
          <w:rFonts w:cs="Arial"/>
          <w:sz w:val="20"/>
          <w:szCs w:val="20"/>
        </w:rPr>
        <w:t xml:space="preserve"> lub przez podmiot trzeci</w:t>
      </w:r>
      <w:r w:rsidRPr="00F40506">
        <w:rPr>
          <w:rFonts w:cs="Arial"/>
          <w:sz w:val="20"/>
          <w:szCs w:val="20"/>
        </w:rPr>
        <w:t>).</w:t>
      </w:r>
    </w:p>
    <w:p w14:paraId="7A2E95D0" w14:textId="130D4F5B" w:rsidR="00F40506" w:rsidRPr="00F40506" w:rsidRDefault="00F40506" w:rsidP="009E05B7">
      <w:pPr>
        <w:pStyle w:val="Styl11"/>
        <w:contextualSpacing w:val="0"/>
      </w:pPr>
      <w:r w:rsidRPr="00F40506">
        <w:t>UWAGA: W celu oceny, czy Wykonawca będzie dysponował zasobami innych podmiotów w stopniu niezbędnym dla należytego wykonania zamówienia oraz oceny, czy stosunek łączący Wykonawcę z</w:t>
      </w:r>
      <w:r w:rsidR="003839A3">
        <w:t> </w:t>
      </w:r>
      <w:r w:rsidRPr="00F40506">
        <w:t>tymi podmiotami gwarantuje rzeczywisty dostęp do ich zasobów, Zamawiający nie dopuszcza, by</w:t>
      </w:r>
      <w:r w:rsidR="003839A3">
        <w:t> </w:t>
      </w:r>
      <w:r w:rsidRPr="00F40506">
        <w:t>uczestnictwo w realizacji zamówienia podmiotu trzeciego polegało wyłącznie na doradztwie i</w:t>
      </w:r>
      <w:r w:rsidR="003839A3">
        <w:t> </w:t>
      </w:r>
      <w:r w:rsidRPr="00F40506">
        <w:t xml:space="preserve">nadzorze, udostępnieniu know-how, szkoleniach, itp. Zamawiający żąda, by z pisemnego zobowiązania lub innych dokumentów składanych wraz z </w:t>
      </w:r>
      <w:r w:rsidR="00212856">
        <w:t>ofertą</w:t>
      </w:r>
      <w:r w:rsidRPr="00F40506">
        <w:t xml:space="preserve"> wynikał:</w:t>
      </w:r>
    </w:p>
    <w:p w14:paraId="68364618" w14:textId="04CDED50" w:rsidR="00F40506" w:rsidRPr="00EE13B1" w:rsidRDefault="00F40506" w:rsidP="00F84422">
      <w:pPr>
        <w:pStyle w:val="Akapitzlist"/>
        <w:numPr>
          <w:ilvl w:val="0"/>
          <w:numId w:val="3"/>
        </w:numPr>
        <w:spacing w:line="259" w:lineRule="auto"/>
        <w:ind w:left="1134" w:hanging="425"/>
        <w:contextualSpacing w:val="0"/>
        <w:jc w:val="left"/>
        <w:rPr>
          <w:rFonts w:cs="Arial"/>
          <w:sz w:val="20"/>
          <w:szCs w:val="20"/>
        </w:rPr>
      </w:pPr>
      <w:r w:rsidRPr="00EE13B1">
        <w:rPr>
          <w:rFonts w:cs="Arial"/>
          <w:sz w:val="20"/>
          <w:szCs w:val="20"/>
        </w:rPr>
        <w:t>zakres dostępnych Wykonawcy zasobów innego podmiotu,</w:t>
      </w:r>
    </w:p>
    <w:p w14:paraId="052BF88A" w14:textId="77777777" w:rsidR="00F40506" w:rsidRPr="00F40506" w:rsidRDefault="00F40506" w:rsidP="00F84422">
      <w:pPr>
        <w:numPr>
          <w:ilvl w:val="0"/>
          <w:numId w:val="3"/>
        </w:numPr>
        <w:spacing w:line="259" w:lineRule="auto"/>
        <w:ind w:left="1134" w:hanging="425"/>
        <w:jc w:val="left"/>
        <w:rPr>
          <w:rFonts w:cs="Arial"/>
          <w:sz w:val="20"/>
          <w:szCs w:val="20"/>
        </w:rPr>
      </w:pPr>
      <w:r w:rsidRPr="00F40506">
        <w:rPr>
          <w:rFonts w:cs="Arial"/>
          <w:sz w:val="20"/>
          <w:szCs w:val="20"/>
        </w:rPr>
        <w:t>sposób wykorzystania zasobów innego podmiotu, przez Wykonawcę, przy wykonywaniu zamówienia,</w:t>
      </w:r>
    </w:p>
    <w:p w14:paraId="02EA763E" w14:textId="77777777" w:rsidR="00F40506" w:rsidRPr="00F40506" w:rsidRDefault="00F40506" w:rsidP="00F84422">
      <w:pPr>
        <w:numPr>
          <w:ilvl w:val="0"/>
          <w:numId w:val="3"/>
        </w:numPr>
        <w:spacing w:line="259" w:lineRule="auto"/>
        <w:ind w:left="1134" w:hanging="425"/>
        <w:jc w:val="left"/>
        <w:rPr>
          <w:rFonts w:cs="Arial"/>
          <w:sz w:val="20"/>
          <w:szCs w:val="20"/>
        </w:rPr>
      </w:pPr>
      <w:r w:rsidRPr="00F40506">
        <w:rPr>
          <w:rFonts w:cs="Arial"/>
          <w:sz w:val="20"/>
          <w:szCs w:val="20"/>
        </w:rPr>
        <w:t>charakter stosunku, jaki będzie łączył Wykonawcę z innym podmiotem,</w:t>
      </w:r>
    </w:p>
    <w:p w14:paraId="77C6CD29" w14:textId="77777777" w:rsidR="00F40506" w:rsidRPr="00F40506" w:rsidRDefault="00F40506" w:rsidP="00F84422">
      <w:pPr>
        <w:numPr>
          <w:ilvl w:val="0"/>
          <w:numId w:val="3"/>
        </w:numPr>
        <w:spacing w:line="259" w:lineRule="auto"/>
        <w:ind w:left="1134" w:hanging="425"/>
        <w:jc w:val="left"/>
        <w:rPr>
          <w:rFonts w:cs="Arial"/>
          <w:sz w:val="20"/>
          <w:szCs w:val="20"/>
        </w:rPr>
      </w:pPr>
      <w:r w:rsidRPr="00F40506">
        <w:rPr>
          <w:rFonts w:cs="Arial"/>
          <w:sz w:val="20"/>
          <w:szCs w:val="20"/>
        </w:rPr>
        <w:t>zakres i okres udziału innego podmiotu przy wykonywaniu zamówienia.</w:t>
      </w:r>
    </w:p>
    <w:p w14:paraId="20B99748" w14:textId="4C4F6452" w:rsidR="00186A75" w:rsidRPr="00E14E0A" w:rsidRDefault="00F40506" w:rsidP="009E05B7">
      <w:pPr>
        <w:pStyle w:val="Styl11"/>
        <w:contextualSpacing w:val="0"/>
      </w:pPr>
      <w:r w:rsidRPr="00F40506">
        <w:t xml:space="preserve">W odniesieniu do warunków </w:t>
      </w:r>
      <w:r w:rsidR="00A61DFC">
        <w:t xml:space="preserve">udziału w postępowaniu </w:t>
      </w:r>
      <w:r w:rsidRPr="00F40506">
        <w:t xml:space="preserve">dotyczących wiedzy i doświadczenia, osób zdolnych do </w:t>
      </w:r>
      <w:r w:rsidRPr="00E14E0A">
        <w:t xml:space="preserve">wykonania zamówienia lub potencjału technicznego, </w:t>
      </w:r>
      <w:r w:rsidR="00A61DFC" w:rsidRPr="00E14E0A">
        <w:t>W</w:t>
      </w:r>
      <w:r w:rsidRPr="00E14E0A">
        <w:t xml:space="preserve">ykonawcy mogą polegać na </w:t>
      </w:r>
      <w:r w:rsidR="00212856" w:rsidRPr="00E14E0A">
        <w:t>zasobach</w:t>
      </w:r>
      <w:r w:rsidRPr="00E14E0A">
        <w:t xml:space="preserve"> innych podmiotów, jeśli podmioty te zrealizują usługi, do realizacji których te zdolności są wymagane na zasadach podwykonawstwa. Podmiot udostępniający Wykonawcy swe zasoby ww. zakresie winien przedstawić </w:t>
      </w:r>
      <w:r w:rsidR="00B75C5E" w:rsidRPr="00E14E0A">
        <w:t xml:space="preserve">w </w:t>
      </w:r>
      <w:r w:rsidR="00447A46" w:rsidRPr="00E14E0A">
        <w:t>formie oryginału</w:t>
      </w:r>
      <w:r w:rsidR="00B75C5E" w:rsidRPr="00E14E0A">
        <w:t xml:space="preserve"> </w:t>
      </w:r>
      <w:r w:rsidRPr="00E14E0A">
        <w:t xml:space="preserve">dodatkowo Oświadczenie o niepodleganiu wykluczeniu – </w:t>
      </w:r>
      <w:r w:rsidR="00892855" w:rsidRPr="00E14E0A">
        <w:t>załącznik 4b</w:t>
      </w:r>
      <w:r w:rsidRPr="00E14E0A">
        <w:t xml:space="preserve"> do </w:t>
      </w:r>
      <w:r w:rsidR="006C29FD" w:rsidRPr="00E14E0A">
        <w:t>SWZ</w:t>
      </w:r>
      <w:r w:rsidR="009572AD" w:rsidRPr="00E14E0A">
        <w:t xml:space="preserve"> (podpisane kwalifikowanym podpisem elektronicznym</w:t>
      </w:r>
      <w:r w:rsidR="00A073D9" w:rsidRPr="00E14E0A">
        <w:t xml:space="preserve"> lub podpisem zaufanym</w:t>
      </w:r>
      <w:r w:rsidR="009572AD" w:rsidRPr="00E14E0A">
        <w:t xml:space="preserve">). </w:t>
      </w:r>
    </w:p>
    <w:p w14:paraId="0AED799B" w14:textId="595EE9F3" w:rsidR="00F40506" w:rsidRPr="00E14E0A" w:rsidRDefault="00F40506" w:rsidP="009E05B7">
      <w:pPr>
        <w:pStyle w:val="Styl11"/>
        <w:contextualSpacing w:val="0"/>
        <w:rPr>
          <w:b/>
          <w:i/>
        </w:rPr>
      </w:pPr>
      <w:r w:rsidRPr="00E14E0A">
        <w:rPr>
          <w:b/>
        </w:rPr>
        <w:t>Oferta</w:t>
      </w:r>
      <w:r w:rsidR="00326502" w:rsidRPr="00E14E0A">
        <w:rPr>
          <w:b/>
        </w:rPr>
        <w:t xml:space="preserve"> oraz oświadczenia złożone w postępowaniu </w:t>
      </w:r>
      <w:r w:rsidR="00212856" w:rsidRPr="00E14E0A">
        <w:rPr>
          <w:b/>
        </w:rPr>
        <w:t>winny</w:t>
      </w:r>
      <w:r w:rsidRPr="00E14E0A">
        <w:rPr>
          <w:b/>
        </w:rPr>
        <w:t xml:space="preserve"> </w:t>
      </w:r>
      <w:r w:rsidR="00326502" w:rsidRPr="00E14E0A">
        <w:rPr>
          <w:b/>
        </w:rPr>
        <w:t>być podpisane</w:t>
      </w:r>
      <w:r w:rsidRPr="00E14E0A">
        <w:rPr>
          <w:b/>
        </w:rPr>
        <w:t xml:space="preserve"> </w:t>
      </w:r>
      <w:r w:rsidR="00212856" w:rsidRPr="00E14E0A">
        <w:rPr>
          <w:b/>
        </w:rPr>
        <w:t>kwalifikowanym podpisem elektronicznym</w:t>
      </w:r>
      <w:r w:rsidR="00604F2B" w:rsidRPr="00E14E0A">
        <w:rPr>
          <w:b/>
        </w:rPr>
        <w:t xml:space="preserve"> lub podpisem zaufanym</w:t>
      </w:r>
      <w:r w:rsidR="00212856" w:rsidRPr="00E14E0A">
        <w:t xml:space="preserve"> </w:t>
      </w:r>
      <w:r w:rsidRPr="00E14E0A">
        <w:t>przez umocowanego/</w:t>
      </w:r>
      <w:proofErr w:type="spellStart"/>
      <w:r w:rsidRPr="00E14E0A">
        <w:t>ych</w:t>
      </w:r>
      <w:proofErr w:type="spellEnd"/>
      <w:r w:rsidRPr="00E14E0A">
        <w:t xml:space="preserve"> prawnie przedstawiciela/i wykonawcy, upoważnionego/</w:t>
      </w:r>
      <w:proofErr w:type="spellStart"/>
      <w:r w:rsidRPr="00E14E0A">
        <w:t>ych</w:t>
      </w:r>
      <w:proofErr w:type="spellEnd"/>
      <w:r w:rsidRPr="00E14E0A">
        <w:t xml:space="preserve"> do podejmowania zobowiązań w jego imieniu, zgodnie z wpisem o reprezentacji w stosownym dokumencie uprawniającym do występowania w obrocie prawnym lub z udzielonym pełnomocnictwem.</w:t>
      </w:r>
      <w:r w:rsidR="00D01E2F" w:rsidRPr="00E14E0A">
        <w:rPr>
          <w:b/>
        </w:rPr>
        <w:t xml:space="preserve">  </w:t>
      </w:r>
    </w:p>
    <w:p w14:paraId="535ED79F" w14:textId="2381BF4F" w:rsidR="00F40506" w:rsidRPr="00E14E0A" w:rsidRDefault="00F40506" w:rsidP="009E05B7">
      <w:pPr>
        <w:pStyle w:val="Styl11"/>
        <w:contextualSpacing w:val="0"/>
      </w:pPr>
      <w:r w:rsidRPr="00E14E0A">
        <w:t>Pozostałe wymagane dokumenty należy dołączyć do oferty w formie oryginału lub kserokopii potwierdzonej za zgodność z oryginałem przez Wykonawcę.</w:t>
      </w:r>
      <w:r w:rsidR="00212856" w:rsidRPr="00E14E0A">
        <w:t xml:space="preserve"> Poświadczenie za zgodność z</w:t>
      </w:r>
      <w:r w:rsidR="009C3104" w:rsidRPr="00E14E0A">
        <w:t> </w:t>
      </w:r>
      <w:r w:rsidR="00212856" w:rsidRPr="00E14E0A">
        <w:t>oryginałem następuje w formie elektronicznej</w:t>
      </w:r>
      <w:r w:rsidR="00880B26" w:rsidRPr="00E14E0A">
        <w:t xml:space="preserve"> przy użyciu kwalifikowanego podpisu elektronicznego</w:t>
      </w:r>
      <w:r w:rsidR="00A073D9" w:rsidRPr="00E14E0A">
        <w:t xml:space="preserve"> lub podpisu zaufanego</w:t>
      </w:r>
      <w:r w:rsidR="00212856" w:rsidRPr="00E14E0A">
        <w:t xml:space="preserve">. </w:t>
      </w:r>
    </w:p>
    <w:p w14:paraId="04750351" w14:textId="2BB06213" w:rsidR="003F1A3C" w:rsidRPr="00972FDC" w:rsidRDefault="00326502" w:rsidP="00671A1C">
      <w:pPr>
        <w:pStyle w:val="Styl11"/>
        <w:contextualSpacing w:val="0"/>
        <w:rPr>
          <w:color w:val="4F81BD" w:themeColor="accent1"/>
        </w:rPr>
      </w:pPr>
      <w:r w:rsidRPr="00C044AB">
        <w:rPr>
          <w:b/>
        </w:rPr>
        <w:t xml:space="preserve">Zamawiający </w:t>
      </w:r>
      <w:r w:rsidR="00671A1C" w:rsidRPr="00C044AB">
        <w:rPr>
          <w:b/>
        </w:rPr>
        <w:t xml:space="preserve">nie </w:t>
      </w:r>
      <w:r w:rsidRPr="00C044AB">
        <w:rPr>
          <w:b/>
        </w:rPr>
        <w:t>dopuszcza wspólne</w:t>
      </w:r>
      <w:r w:rsidR="00671A1C" w:rsidRPr="00C044AB">
        <w:rPr>
          <w:b/>
        </w:rPr>
        <w:t>go</w:t>
      </w:r>
      <w:r w:rsidRPr="00C044AB">
        <w:rPr>
          <w:b/>
        </w:rPr>
        <w:t xml:space="preserve"> ubiegani</w:t>
      </w:r>
      <w:r w:rsidR="00671A1C" w:rsidRPr="00C044AB">
        <w:rPr>
          <w:b/>
        </w:rPr>
        <w:t>a</w:t>
      </w:r>
      <w:r w:rsidRPr="00C044AB">
        <w:rPr>
          <w:b/>
        </w:rPr>
        <w:t xml:space="preserve"> się Wykonawców o udzielenie zamówienia.</w:t>
      </w:r>
    </w:p>
    <w:p w14:paraId="44D89407" w14:textId="77777777" w:rsidR="00A441AC" w:rsidRPr="00A441AC" w:rsidRDefault="00A441AC" w:rsidP="004F4CEF">
      <w:pPr>
        <w:pStyle w:val="Styl1"/>
      </w:pPr>
      <w:r w:rsidRPr="00A441AC">
        <w:t>Wadium</w:t>
      </w:r>
    </w:p>
    <w:bookmarkEnd w:id="6"/>
    <w:p w14:paraId="252FCCDD" w14:textId="6B74BA5D" w:rsidR="00466ABA" w:rsidRPr="00E14E0A" w:rsidRDefault="00466ABA" w:rsidP="00F84422">
      <w:pPr>
        <w:pStyle w:val="Styl11"/>
        <w:spacing w:line="262" w:lineRule="auto"/>
        <w:contextualSpacing w:val="0"/>
      </w:pPr>
      <w:r w:rsidRPr="00E14E0A">
        <w:t>Zamawiający nie wymaga wniesienia wadium w postępowaniu.</w:t>
      </w:r>
    </w:p>
    <w:p w14:paraId="14E27D9D" w14:textId="77777777" w:rsidR="00F40506" w:rsidRPr="00F40506" w:rsidRDefault="00F40506" w:rsidP="001F74AF">
      <w:pPr>
        <w:pStyle w:val="Dzia"/>
        <w:rPr>
          <w:rFonts w:eastAsia="Calibri"/>
        </w:rPr>
      </w:pPr>
      <w:r w:rsidRPr="00F40506">
        <w:rPr>
          <w:rFonts w:eastAsia="Calibri"/>
        </w:rPr>
        <w:lastRenderedPageBreak/>
        <w:t>Dział IV</w:t>
      </w:r>
    </w:p>
    <w:p w14:paraId="4FF9A9A8" w14:textId="77777777" w:rsidR="00F40506" w:rsidRDefault="00F40506" w:rsidP="001F74AF">
      <w:pPr>
        <w:pStyle w:val="Dzia"/>
        <w:rPr>
          <w:rFonts w:eastAsia="Calibri"/>
        </w:rPr>
      </w:pPr>
      <w:r w:rsidRPr="00F40506">
        <w:rPr>
          <w:rFonts w:eastAsia="Calibri"/>
        </w:rPr>
        <w:t>Zasady przygotowania oferty</w:t>
      </w:r>
    </w:p>
    <w:p w14:paraId="37EE5FA8" w14:textId="77777777" w:rsidR="006A6F21" w:rsidRPr="002B1AC9" w:rsidRDefault="006A6F21" w:rsidP="004F4CEF">
      <w:pPr>
        <w:pStyle w:val="Styl1"/>
      </w:pPr>
      <w:r w:rsidRPr="006A6F21">
        <w:t>Opis sposobu przygotowania oferty</w:t>
      </w:r>
    </w:p>
    <w:p w14:paraId="653675C9" w14:textId="15BF6634" w:rsidR="00B61CA6" w:rsidRDefault="00F40506" w:rsidP="00F84422">
      <w:pPr>
        <w:pStyle w:val="Styl11"/>
        <w:contextualSpacing w:val="0"/>
      </w:pPr>
      <w:r w:rsidRPr="00B61CA6">
        <w:t xml:space="preserve">Oferta musi być sporządzona zgodnie z wymogami określonymi niniejszą </w:t>
      </w:r>
      <w:r w:rsidR="006C29FD">
        <w:t>SWZ</w:t>
      </w:r>
      <w:r w:rsidRPr="00B61CA6">
        <w:t>.</w:t>
      </w:r>
    </w:p>
    <w:p w14:paraId="75517DE7" w14:textId="27D7EEA3" w:rsidR="00B61CA6" w:rsidRPr="008F2C1D" w:rsidRDefault="0070672D" w:rsidP="00F84422">
      <w:pPr>
        <w:pStyle w:val="Styl11"/>
        <w:contextualSpacing w:val="0"/>
        <w:rPr>
          <w:b/>
          <w:color w:val="4F81BD" w:themeColor="accent1"/>
          <w:u w:val="single"/>
        </w:rPr>
      </w:pPr>
      <w:r w:rsidRPr="008F2C1D">
        <w:rPr>
          <w:b/>
          <w:u w:val="single"/>
        </w:rPr>
        <w:t>Ofertę składa się pod rygorem nieważności w</w:t>
      </w:r>
      <w:r w:rsidR="008F2C1D" w:rsidRPr="008F2C1D">
        <w:rPr>
          <w:b/>
          <w:u w:val="single"/>
        </w:rPr>
        <w:t>yłącznie w</w:t>
      </w:r>
      <w:r w:rsidRPr="008F2C1D">
        <w:rPr>
          <w:b/>
          <w:u w:val="single"/>
        </w:rPr>
        <w:t xml:space="preserve"> formie ele</w:t>
      </w:r>
      <w:r w:rsidR="00D733B3" w:rsidRPr="008F2C1D">
        <w:rPr>
          <w:b/>
          <w:u w:val="single"/>
        </w:rPr>
        <w:t>k</w:t>
      </w:r>
      <w:r w:rsidRPr="008F2C1D">
        <w:rPr>
          <w:b/>
          <w:u w:val="single"/>
        </w:rPr>
        <w:t>tronicznej</w:t>
      </w:r>
      <w:r w:rsidR="008F2C1D" w:rsidRPr="008F2C1D">
        <w:rPr>
          <w:b/>
          <w:u w:val="single"/>
        </w:rPr>
        <w:t>.</w:t>
      </w:r>
    </w:p>
    <w:p w14:paraId="5257F79C" w14:textId="6AB1FD25" w:rsidR="00B61CA6" w:rsidRDefault="00F40506" w:rsidP="00F84422">
      <w:pPr>
        <w:pStyle w:val="Styl11"/>
        <w:contextualSpacing w:val="0"/>
      </w:pPr>
      <w:r w:rsidRPr="00B61CA6">
        <w:t>Wykonawca ma prawo złożyć tylko jedną ofertę, wypełniają</w:t>
      </w:r>
      <w:r w:rsidR="00B61CA6">
        <w:t xml:space="preserve">c odpowiednio </w:t>
      </w:r>
      <w:r w:rsidR="00922058">
        <w:t>F</w:t>
      </w:r>
      <w:r w:rsidR="00CB520B">
        <w:t>ormularz ofertowy</w:t>
      </w:r>
      <w:r w:rsidR="00B61CA6">
        <w:t xml:space="preserve">. </w:t>
      </w:r>
      <w:r w:rsidRPr="00B61CA6">
        <w:t>Złożenie większej liczby ofert lub oferty zawierającej rozwiązania alternatywne lub oferty wariantowej (chyba że zamawiający dopuścił składanie ofert wariantowych), spowoduje odrzucenie wszystkich ofert złożonych przez danego Wykonawcę.</w:t>
      </w:r>
    </w:p>
    <w:p w14:paraId="13C2FCB5" w14:textId="77777777" w:rsidR="00F40506" w:rsidRPr="00B61CA6" w:rsidRDefault="00F40506" w:rsidP="00F84422">
      <w:pPr>
        <w:pStyle w:val="Styl11"/>
        <w:contextualSpacing w:val="0"/>
      </w:pPr>
      <w:r w:rsidRPr="00B61CA6">
        <w:t>Oferta oraz wszelkie dokumenty wymagane w niniejszej specyfikacji muszą spełniać następujące wymogi:</w:t>
      </w:r>
    </w:p>
    <w:p w14:paraId="3A6567D9" w14:textId="519166E1" w:rsidR="00F40506" w:rsidRPr="00857A86" w:rsidRDefault="00F40506" w:rsidP="00F84422">
      <w:pPr>
        <w:pStyle w:val="Akapitzlist"/>
        <w:numPr>
          <w:ilvl w:val="4"/>
          <w:numId w:val="7"/>
        </w:numPr>
        <w:spacing w:line="259" w:lineRule="auto"/>
        <w:ind w:left="1134" w:hanging="425"/>
        <w:contextualSpacing w:val="0"/>
        <w:rPr>
          <w:rFonts w:eastAsia="Calibri" w:cs="Arial"/>
          <w:color w:val="0070C0"/>
          <w:sz w:val="20"/>
          <w:szCs w:val="20"/>
        </w:rPr>
      </w:pPr>
      <w:r w:rsidRPr="00857A86">
        <w:rPr>
          <w:rFonts w:eastAsia="Calibri" w:cs="Arial"/>
          <w:sz w:val="20"/>
          <w:szCs w:val="20"/>
        </w:rPr>
        <w:t xml:space="preserve">oferta musi zostać sporządzona w języku polskim. </w:t>
      </w:r>
      <w:r w:rsidRPr="00B61CA6">
        <w:rPr>
          <w:rFonts w:eastAsia="Calibri" w:cs="Arial"/>
          <w:color w:val="000000"/>
          <w:sz w:val="20"/>
          <w:szCs w:val="20"/>
        </w:rPr>
        <w:t>Dokumenty sporządzone w języku obcym należy złożyć wraz z tłumaczeniem na język polski</w:t>
      </w:r>
      <w:r w:rsidR="00E14E0A">
        <w:rPr>
          <w:rFonts w:eastAsia="Calibri" w:cs="Arial"/>
          <w:color w:val="548DD4" w:themeColor="text2" w:themeTint="99"/>
          <w:sz w:val="20"/>
          <w:szCs w:val="20"/>
        </w:rPr>
        <w:t>,</w:t>
      </w:r>
    </w:p>
    <w:p w14:paraId="5F4DBD3B" w14:textId="2A962A8D" w:rsidR="00F40506" w:rsidRPr="00E14E0A" w:rsidRDefault="00A61DFC" w:rsidP="00F84422">
      <w:pPr>
        <w:pStyle w:val="Tekstprzypisudolnego"/>
        <w:numPr>
          <w:ilvl w:val="4"/>
          <w:numId w:val="7"/>
        </w:numPr>
        <w:spacing w:line="259" w:lineRule="auto"/>
        <w:ind w:left="1134" w:hanging="425"/>
        <w:jc w:val="both"/>
        <w:rPr>
          <w:rFonts w:eastAsia="Calibri" w:cs="Arial"/>
        </w:rPr>
      </w:pPr>
      <w:r>
        <w:rPr>
          <w:rFonts w:ascii="Arial" w:eastAsia="Calibri" w:hAnsi="Arial" w:cs="Arial"/>
          <w:color w:val="000000"/>
          <w:lang w:eastAsia="pl-PL"/>
        </w:rPr>
        <w:t>F</w:t>
      </w:r>
      <w:r w:rsidR="00F40506" w:rsidRPr="00DF2D0C">
        <w:rPr>
          <w:rFonts w:ascii="Arial" w:eastAsia="Calibri" w:hAnsi="Arial" w:cs="Arial"/>
          <w:color w:val="000000"/>
          <w:lang w:eastAsia="pl-PL"/>
        </w:rPr>
        <w:t>ormularz ofert</w:t>
      </w:r>
      <w:r w:rsidR="00CB520B">
        <w:rPr>
          <w:rFonts w:ascii="Arial" w:eastAsia="Calibri" w:hAnsi="Arial" w:cs="Arial"/>
          <w:color w:val="000000"/>
          <w:lang w:eastAsia="pl-PL"/>
        </w:rPr>
        <w:t>owy</w:t>
      </w:r>
      <w:r w:rsidR="00F40506" w:rsidRPr="00DF2D0C">
        <w:rPr>
          <w:rFonts w:ascii="Arial" w:eastAsia="Calibri" w:hAnsi="Arial" w:cs="Arial"/>
          <w:color w:val="000000"/>
          <w:lang w:eastAsia="pl-PL"/>
        </w:rPr>
        <w:t xml:space="preserve"> i wszystkie dokumenty sporządzone przez Wykonawcę muszą być podpisane: za podpisanie uznaje się </w:t>
      </w:r>
      <w:r w:rsidR="00F40506" w:rsidRPr="00233581">
        <w:rPr>
          <w:rFonts w:ascii="Arial" w:eastAsia="Calibri" w:hAnsi="Arial" w:cs="Arial"/>
          <w:lang w:eastAsia="pl-PL"/>
        </w:rPr>
        <w:t>własnoręczny podpis z pieczątką imienną</w:t>
      </w:r>
      <w:r w:rsidR="00DF2D0C" w:rsidRPr="00233581">
        <w:rPr>
          <w:rFonts w:ascii="Arial" w:eastAsia="Calibri" w:hAnsi="Arial" w:cs="Arial"/>
          <w:lang w:eastAsia="pl-PL"/>
        </w:rPr>
        <w:t xml:space="preserve"> lub</w:t>
      </w:r>
      <w:r w:rsidR="00F40506" w:rsidRPr="00233581">
        <w:rPr>
          <w:rFonts w:ascii="Arial" w:eastAsia="Calibri" w:hAnsi="Arial" w:cs="Arial"/>
          <w:lang w:eastAsia="pl-PL"/>
        </w:rPr>
        <w:t xml:space="preserve"> </w:t>
      </w:r>
      <w:r w:rsidR="00DF2D0C" w:rsidRPr="00233581">
        <w:rPr>
          <w:rFonts w:ascii="Arial" w:eastAsia="Calibri" w:hAnsi="Arial" w:cs="Arial"/>
          <w:lang w:eastAsia="pl-PL"/>
        </w:rPr>
        <w:t>kwalifikowany podpis elektroniczny </w:t>
      </w:r>
      <w:r w:rsidR="00D413C6" w:rsidRPr="00233581">
        <w:rPr>
          <w:rFonts w:ascii="Arial" w:eastAsia="Calibri" w:hAnsi="Arial" w:cs="Arial"/>
          <w:lang w:eastAsia="pl-PL"/>
        </w:rPr>
        <w:t>lub podpis zaufany</w:t>
      </w:r>
      <w:r w:rsidR="00D413C6" w:rsidRPr="00D413C6">
        <w:rPr>
          <w:rFonts w:ascii="Arial" w:eastAsia="Calibri" w:hAnsi="Arial" w:cs="Arial"/>
          <w:color w:val="4F81BD" w:themeColor="accent1"/>
          <w:lang w:eastAsia="pl-PL"/>
        </w:rPr>
        <w:t xml:space="preserve">, </w:t>
      </w:r>
      <w:r w:rsidR="00F40506" w:rsidRPr="00BD481A">
        <w:rPr>
          <w:rFonts w:ascii="Arial" w:eastAsia="Calibri" w:hAnsi="Arial" w:cs="Arial"/>
          <w:color w:val="000000"/>
          <w:lang w:eastAsia="pl-PL"/>
        </w:rPr>
        <w:t xml:space="preserve">przez osobę(-y) upoważnioną(-e) do reprezentowania zgodnie z formą reprezentacji Wykonawcy określoną w dokumencie </w:t>
      </w:r>
      <w:r w:rsidR="00F40506" w:rsidRPr="00E14E0A">
        <w:rPr>
          <w:rFonts w:ascii="Arial" w:eastAsia="Calibri" w:hAnsi="Arial" w:cs="Arial"/>
          <w:lang w:eastAsia="pl-PL"/>
        </w:rPr>
        <w:t>rejestrowym lub innym dokumencie, właściwym dla formy organizacyjnej</w:t>
      </w:r>
      <w:r w:rsidR="00DF2D0C" w:rsidRPr="00E14E0A">
        <w:rPr>
          <w:rFonts w:ascii="Arial" w:eastAsia="Calibri" w:hAnsi="Arial" w:cs="Arial"/>
          <w:lang w:eastAsia="pl-PL"/>
        </w:rPr>
        <w:t>,</w:t>
      </w:r>
    </w:p>
    <w:p w14:paraId="44A6BA3C" w14:textId="5FB4D35D" w:rsidR="00B20F1B" w:rsidRPr="00E14E0A" w:rsidRDefault="00212856" w:rsidP="00E14E0A">
      <w:pPr>
        <w:numPr>
          <w:ilvl w:val="4"/>
          <w:numId w:val="7"/>
        </w:numPr>
        <w:spacing w:line="259" w:lineRule="auto"/>
        <w:ind w:left="1134" w:hanging="425"/>
        <w:rPr>
          <w:rFonts w:eastAsia="Calibri"/>
          <w:sz w:val="20"/>
        </w:rPr>
      </w:pPr>
      <w:r w:rsidRPr="00E14E0A">
        <w:rPr>
          <w:rFonts w:eastAsia="Calibri"/>
          <w:sz w:val="20"/>
        </w:rPr>
        <w:t>w przypadku, gdy Wykonawcę reprezentuje pełnomocnik</w:t>
      </w:r>
      <w:r w:rsidRPr="00E14E0A">
        <w:rPr>
          <w:rFonts w:eastAsia="Calibri"/>
          <w:sz w:val="20"/>
          <w:szCs w:val="20"/>
        </w:rPr>
        <w:t xml:space="preserve"> do oferty winno </w:t>
      </w:r>
      <w:r w:rsidR="00E14E0A" w:rsidRPr="00E14E0A">
        <w:rPr>
          <w:rFonts w:eastAsia="Calibri"/>
          <w:sz w:val="20"/>
          <w:szCs w:val="20"/>
        </w:rPr>
        <w:t>zostać załączone pełnomocnictwo</w:t>
      </w:r>
      <w:r w:rsidR="00E14E0A" w:rsidRPr="00E14E0A">
        <w:rPr>
          <w:rFonts w:eastAsia="Calibri"/>
          <w:sz w:val="20"/>
        </w:rPr>
        <w:t xml:space="preserve"> </w:t>
      </w:r>
      <w:r w:rsidRPr="00E14E0A">
        <w:rPr>
          <w:rFonts w:eastAsia="Calibri"/>
          <w:sz w:val="20"/>
          <w:szCs w:val="20"/>
        </w:rPr>
        <w:t>w formie elektronicznej podpisanej kwalifikowanym podpisem elektronicznym</w:t>
      </w:r>
      <w:r w:rsidR="00A073D9" w:rsidRPr="00E14E0A">
        <w:rPr>
          <w:rFonts w:eastAsia="Calibri"/>
          <w:sz w:val="20"/>
          <w:szCs w:val="20"/>
        </w:rPr>
        <w:t xml:space="preserve"> lub podpisem zaufanym</w:t>
      </w:r>
      <w:r w:rsidRPr="00E14E0A">
        <w:rPr>
          <w:rFonts w:eastAsia="Calibri"/>
          <w:sz w:val="20"/>
          <w:szCs w:val="20"/>
        </w:rPr>
        <w:t xml:space="preserve"> przez</w:t>
      </w:r>
      <w:r w:rsidR="00E14E0A" w:rsidRPr="00E14E0A">
        <w:rPr>
          <w:rFonts w:eastAsia="Calibri"/>
          <w:sz w:val="20"/>
          <w:szCs w:val="20"/>
        </w:rPr>
        <w:t xml:space="preserve"> </w:t>
      </w:r>
      <w:r w:rsidRPr="00E14E0A">
        <w:rPr>
          <w:rFonts w:eastAsia="Calibri"/>
          <w:sz w:val="20"/>
          <w:szCs w:val="20"/>
        </w:rPr>
        <w:t>osoby uprawnione do reprezentacji Wykonawcy</w:t>
      </w:r>
      <w:r w:rsidR="00B20F1B" w:rsidRPr="00E14E0A">
        <w:rPr>
          <w:rFonts w:eastAsia="Calibri"/>
          <w:sz w:val="20"/>
          <w:szCs w:val="20"/>
        </w:rPr>
        <w:t>,</w:t>
      </w:r>
      <w:r w:rsidRPr="00E14E0A">
        <w:rPr>
          <w:rFonts w:eastAsia="Calibri"/>
          <w:sz w:val="20"/>
          <w:szCs w:val="20"/>
        </w:rPr>
        <w:t xml:space="preserve"> </w:t>
      </w:r>
      <w:r w:rsidR="00A473A6" w:rsidRPr="00E14E0A">
        <w:rPr>
          <w:rFonts w:eastAsia="Calibri"/>
          <w:sz w:val="20"/>
          <w:szCs w:val="20"/>
        </w:rPr>
        <w:t xml:space="preserve">lub </w:t>
      </w:r>
      <w:r w:rsidR="00E14E0A" w:rsidRPr="00E14E0A">
        <w:rPr>
          <w:rFonts w:eastAsia="Calibri"/>
          <w:sz w:val="20"/>
          <w:szCs w:val="20"/>
        </w:rPr>
        <w:t>kopia poświadczona notarialnie.</w:t>
      </w:r>
    </w:p>
    <w:p w14:paraId="051296C6" w14:textId="77777777" w:rsidR="00F40506" w:rsidRPr="00E14E0A" w:rsidRDefault="00F40506" w:rsidP="00F84422">
      <w:pPr>
        <w:pStyle w:val="Styl11"/>
        <w:contextualSpacing w:val="0"/>
      </w:pPr>
      <w:r w:rsidRPr="00E14E0A">
        <w:t>Zaleca się ponumerowanie stron oferty.</w:t>
      </w:r>
    </w:p>
    <w:p w14:paraId="352EE067" w14:textId="0D716B2C" w:rsidR="00F40506" w:rsidRDefault="00F40506" w:rsidP="00F84422">
      <w:pPr>
        <w:pStyle w:val="Styl11"/>
        <w:contextualSpacing w:val="0"/>
        <w:rPr>
          <w:color w:val="000000"/>
        </w:rPr>
      </w:pPr>
      <w:r w:rsidRPr="00B61CA6">
        <w:rPr>
          <w:color w:val="000000"/>
        </w:rPr>
        <w:t xml:space="preserve">We wszystkich przypadkach, gdzie jest mowa o pieczątkach, Zamawiający dopuszcza złożenie czytelnego zapisu o treści pieczęci, np.: nazwa firmy, siedziba lub czytelnego podpisu </w:t>
      </w:r>
      <w:r w:rsidR="002A0400" w:rsidRPr="00B61CA6">
        <w:rPr>
          <w:color w:val="000000"/>
        </w:rPr>
        <w:t>w</w:t>
      </w:r>
      <w:r w:rsidR="002A0400">
        <w:rPr>
          <w:color w:val="000000"/>
        </w:rPr>
        <w:t> </w:t>
      </w:r>
      <w:r w:rsidRPr="00B61CA6">
        <w:rPr>
          <w:color w:val="000000"/>
        </w:rPr>
        <w:t>przypadku pieczęci imiennej.</w:t>
      </w:r>
    </w:p>
    <w:p w14:paraId="7E4D226D" w14:textId="6867AE6A" w:rsidR="008F2C1D" w:rsidRPr="008F2C1D" w:rsidRDefault="008F2C1D" w:rsidP="008F2C1D">
      <w:pPr>
        <w:pStyle w:val="Styl11"/>
        <w:rPr>
          <w:b/>
        </w:rPr>
      </w:pPr>
      <w:r w:rsidRPr="008F2C1D">
        <w:rPr>
          <w:b/>
          <w:color w:val="000000"/>
        </w:rPr>
        <w:t>Ofertę należy złożyć za pośrednictwem Modułu Elektronicznej Komunikacji z Dostawcami dostępnego na stronie http://www.przetargi.pgnig.pl.</w:t>
      </w:r>
    </w:p>
    <w:p w14:paraId="675117D5" w14:textId="7948F0DC" w:rsidR="001222CB" w:rsidRPr="00882B39" w:rsidRDefault="001222CB" w:rsidP="008F2C1D">
      <w:pPr>
        <w:pStyle w:val="Styl11"/>
      </w:pPr>
      <w:r w:rsidRPr="00882B39">
        <w:t>Zamawiający zastrzega sobie możliwość wezwania Wykonawcy do uzupełnienia  przetłumaczonych na język polski</w:t>
      </w:r>
      <w:r w:rsidR="004113E4" w:rsidRPr="00882B39">
        <w:t>,</w:t>
      </w:r>
      <w:r w:rsidRPr="00882B39">
        <w:t xml:space="preserve"> wybranych dokumentów sporządzonych w języku obcym</w:t>
      </w:r>
      <w:r w:rsidR="004113E4" w:rsidRPr="00882B39">
        <w:t>,</w:t>
      </w:r>
      <w:r w:rsidR="00B40BB3" w:rsidRPr="00882B39">
        <w:t xml:space="preserve"> złożonych wraz z ofertą</w:t>
      </w:r>
      <w:r w:rsidR="00BC27D2" w:rsidRPr="00882B39">
        <w:t xml:space="preserve"> przez Wykonawcę</w:t>
      </w:r>
      <w:r w:rsidRPr="00882B39">
        <w:t xml:space="preserve">. </w:t>
      </w:r>
    </w:p>
    <w:p w14:paraId="24AEB729" w14:textId="77777777" w:rsidR="006A2FC0" w:rsidRPr="006A2FC0" w:rsidRDefault="006A2FC0" w:rsidP="004F4CEF">
      <w:pPr>
        <w:pStyle w:val="Styl1"/>
      </w:pPr>
      <w:r w:rsidRPr="006A2FC0">
        <w:t>Tajemnica przedsiębiorstwa</w:t>
      </w:r>
    </w:p>
    <w:p w14:paraId="10CD8F5E" w14:textId="77777777" w:rsidR="00F40506" w:rsidRPr="005622C7" w:rsidRDefault="005C4682" w:rsidP="00F84422">
      <w:pPr>
        <w:pStyle w:val="Styl11"/>
      </w:pPr>
      <w:r>
        <w:t>W przypadku gdy</w:t>
      </w:r>
      <w:r w:rsidR="00F40506" w:rsidRPr="005622C7">
        <w:t xml:space="preserve"> oferta, oświadczenia lub dokumenty zawierają informacje, stanowiące tajemnicę przedsiębiorstwa w rozumieniu przepisów o zwalczaniu nieuczciwej konkurencji, Wykonawca winien, nie później niż w terminie składania ofert, w sposób niebudzący wątpliwości, zastrzec, które informacje stanowią tajemnicę przedsiębiorstwa.</w:t>
      </w:r>
    </w:p>
    <w:p w14:paraId="3901C28B" w14:textId="3C04301B" w:rsidR="00F40506" w:rsidRPr="00E719B4" w:rsidRDefault="00F40506" w:rsidP="00F84422">
      <w:pPr>
        <w:pStyle w:val="Styl11"/>
      </w:pPr>
      <w:r w:rsidRPr="005622C7">
        <w:t xml:space="preserve">Zgodnie z </w:t>
      </w:r>
      <w:r w:rsidRPr="00262F4E">
        <w:rPr>
          <w:u w:val="single"/>
        </w:rPr>
        <w:t xml:space="preserve">art. 11 ust. </w:t>
      </w:r>
      <w:r w:rsidR="00E719B4" w:rsidRPr="00262F4E">
        <w:rPr>
          <w:u w:val="single"/>
        </w:rPr>
        <w:t>2</w:t>
      </w:r>
      <w:r w:rsidRPr="00262F4E">
        <w:rPr>
          <w:u w:val="single"/>
        </w:rPr>
        <w:t xml:space="preserve"> ustawy z dnia 16 kwietnia 1993 r. o zwalczaniu </w:t>
      </w:r>
      <w:r w:rsidR="006A2FC0" w:rsidRPr="00262F4E">
        <w:rPr>
          <w:u w:val="single"/>
        </w:rPr>
        <w:t>nieuczciwej konkurencji</w:t>
      </w:r>
      <w:r w:rsidR="00262F4E">
        <w:t>,</w:t>
      </w:r>
      <w:r w:rsidRPr="00E719B4">
        <w:t xml:space="preserve"> </w:t>
      </w:r>
      <w:r w:rsidR="00E719B4">
        <w:t>p</w:t>
      </w:r>
      <w:r w:rsidR="00E719B4" w:rsidRPr="00E719B4">
        <w:t>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w:t>
      </w:r>
      <w:r w:rsidR="002A0400">
        <w:t> </w:t>
      </w:r>
      <w:r w:rsidR="00E719B4" w:rsidRPr="00E719B4">
        <w:t xml:space="preserve">informacji lub rozporządzania nimi podjął, przy zachowaniu należytej staranności, działania </w:t>
      </w:r>
      <w:r w:rsidR="002A0400" w:rsidRPr="00E719B4">
        <w:t>w</w:t>
      </w:r>
      <w:r w:rsidR="002A0400">
        <w:t> </w:t>
      </w:r>
      <w:r w:rsidR="00E719B4" w:rsidRPr="00E719B4">
        <w:t>celu utrzymania ich w</w:t>
      </w:r>
      <w:r w:rsidR="00D2442C">
        <w:t> </w:t>
      </w:r>
      <w:r w:rsidR="00E719B4" w:rsidRPr="00E719B4">
        <w:t>poufności</w:t>
      </w:r>
      <w:r w:rsidRPr="00E719B4">
        <w:t>.</w:t>
      </w:r>
    </w:p>
    <w:p w14:paraId="13912D95" w14:textId="77777777" w:rsidR="00326502" w:rsidRPr="005622C7" w:rsidRDefault="00326502" w:rsidP="00F84422">
      <w:pPr>
        <w:pStyle w:val="Styl11"/>
      </w:pPr>
      <w:r w:rsidRPr="005622C7">
        <w:t>By zastrzeżenie, o którym mowa wyżej było skuteczne, Wykonawca zobowiązany jest poinformować o nich w treści złożonej oferty.</w:t>
      </w:r>
    </w:p>
    <w:p w14:paraId="4AFFAABE" w14:textId="77777777" w:rsidR="00985EC2" w:rsidRPr="00985EC2" w:rsidRDefault="00985EC2" w:rsidP="004F4CEF">
      <w:pPr>
        <w:pStyle w:val="Styl1"/>
      </w:pPr>
      <w:r w:rsidRPr="00985EC2">
        <w:t>Koszt przygotowania oferty</w:t>
      </w:r>
    </w:p>
    <w:p w14:paraId="16CBBABE" w14:textId="77777777" w:rsidR="005E3BFC" w:rsidRDefault="00F40506" w:rsidP="00D2442C">
      <w:pPr>
        <w:pStyle w:val="Styl11"/>
      </w:pPr>
      <w:r w:rsidRPr="005E3BFC">
        <w:t>Wykonawcy ponoszą wszelkie koszty związane z przygotowaniem i złożeniem oferty.</w:t>
      </w:r>
    </w:p>
    <w:p w14:paraId="20C7C013" w14:textId="77777777" w:rsidR="00F40506" w:rsidRPr="005E3BFC" w:rsidRDefault="00F40506" w:rsidP="00D2442C">
      <w:pPr>
        <w:pStyle w:val="Styl11"/>
      </w:pPr>
      <w:r w:rsidRPr="005E3BFC">
        <w:t>Zamawiający nie przewiduje zwrotu kosztów udziału w postępowaniu.</w:t>
      </w:r>
    </w:p>
    <w:p w14:paraId="37944F14" w14:textId="77777777" w:rsidR="00985EC2" w:rsidRPr="00985EC2" w:rsidRDefault="00985EC2" w:rsidP="004F4CEF">
      <w:pPr>
        <w:pStyle w:val="Styl1"/>
      </w:pPr>
      <w:r w:rsidRPr="00985EC2">
        <w:t>Wyjaśnienia dotyczące specyfikacji</w:t>
      </w:r>
    </w:p>
    <w:p w14:paraId="5C3DFFF2" w14:textId="00FCD4F6" w:rsidR="001F6240" w:rsidRDefault="00F40506" w:rsidP="00D2442C">
      <w:pPr>
        <w:pStyle w:val="Styl11"/>
      </w:pPr>
      <w:r w:rsidRPr="001F6240">
        <w:t xml:space="preserve">Wykonawca może zwrócić się do Zamawiającego o wyjaśnienie treści </w:t>
      </w:r>
      <w:r w:rsidR="006C29FD">
        <w:t>SWZ</w:t>
      </w:r>
      <w:r w:rsidRPr="001F6240">
        <w:t>.</w:t>
      </w:r>
    </w:p>
    <w:p w14:paraId="5190CE8A" w14:textId="7E828148" w:rsidR="001F6240" w:rsidRDefault="00F40506" w:rsidP="00D2442C">
      <w:pPr>
        <w:pStyle w:val="Styl11"/>
      </w:pPr>
      <w:r w:rsidRPr="001F6240">
        <w:lastRenderedPageBreak/>
        <w:t xml:space="preserve">Zamawiający udzieli odpowiedzi, jeżeli prośba o wyjaśnienie wpłynie do Zamawiającego </w:t>
      </w:r>
      <w:r w:rsidR="002A0400" w:rsidRPr="001F6240">
        <w:t>w</w:t>
      </w:r>
      <w:r w:rsidR="002A0400">
        <w:t> </w:t>
      </w:r>
      <w:r w:rsidRPr="001F6240">
        <w:t xml:space="preserve">terminie </w:t>
      </w:r>
      <w:r w:rsidRPr="00E14E0A">
        <w:rPr>
          <w:u w:val="single"/>
        </w:rPr>
        <w:t>nie krótszym niż 3 dni robocze</w:t>
      </w:r>
      <w:r w:rsidRPr="001F6240">
        <w:t xml:space="preserve"> przed upływem terminu składania ofert. Jeżeli prośba o wyjaśnienie wpłynie do Zamawiającego po upływie terminu, o którym mowa w zdaniu poprzednim, Zamawiający może udzielić wyjaśnień albo pozostawić prośbę bez rozpatrzenia wg swego uznania. </w:t>
      </w:r>
    </w:p>
    <w:p w14:paraId="3B5065FD" w14:textId="77777777" w:rsidR="001F6240" w:rsidRDefault="00F40506" w:rsidP="00D2442C">
      <w:pPr>
        <w:pStyle w:val="Styl11"/>
      </w:pPr>
      <w:r w:rsidRPr="001F6240">
        <w:t xml:space="preserve">Udzielone przez Zamawiającego Wyjaśnienia są wiążące dla Wykonawców. </w:t>
      </w:r>
    </w:p>
    <w:p w14:paraId="16657D4B" w14:textId="51F7F73E" w:rsidR="00F40506" w:rsidRPr="002B1AC9" w:rsidRDefault="00F40506" w:rsidP="00D2442C">
      <w:pPr>
        <w:pStyle w:val="Styl11"/>
      </w:pPr>
      <w:r w:rsidRPr="001F6240">
        <w:t xml:space="preserve">Treść odpowiedzi zostanie zamieszczona na stronie internetowej Zamawiającego oraz przekazana niezwłocznie wszystkim </w:t>
      </w:r>
      <w:r w:rsidR="00326502" w:rsidRPr="001F6240">
        <w:t xml:space="preserve">ujawnionym Wykonawcom, którzy przy pobieraniu treści </w:t>
      </w:r>
      <w:r w:rsidR="006C29FD">
        <w:t>SWZ</w:t>
      </w:r>
      <w:r w:rsidR="00326502" w:rsidRPr="001F6240">
        <w:t xml:space="preserve"> pozostawili kontaktowy adres </w:t>
      </w:r>
      <w:r w:rsidR="00331AEA">
        <w:t>e-</w:t>
      </w:r>
      <w:r w:rsidR="00326502" w:rsidRPr="001F6240">
        <w:t>mail oraz Wykonawcy który zadał pytanie.</w:t>
      </w:r>
    </w:p>
    <w:p w14:paraId="30B33F95" w14:textId="36EC8A30" w:rsidR="00A61DFC" w:rsidRPr="002B1AC9" w:rsidRDefault="00A61DFC" w:rsidP="00D2442C">
      <w:pPr>
        <w:pStyle w:val="Styl11"/>
      </w:pPr>
      <w:r w:rsidRPr="00A61DFC">
        <w:t xml:space="preserve">Zamawiający nie będzie traktował jako prośby o wyjaśnienie treści </w:t>
      </w:r>
      <w:r>
        <w:t>SWZ</w:t>
      </w:r>
      <w:r w:rsidRPr="00A61DFC">
        <w:t xml:space="preserve"> plików przesłanych w</w:t>
      </w:r>
      <w:r w:rsidR="00D2442C">
        <w:t> </w:t>
      </w:r>
      <w:r w:rsidRPr="00A61DFC">
        <w:t>trybie śledzenia zmian i/lub w formie komentarzy do dokumentu.</w:t>
      </w:r>
    </w:p>
    <w:p w14:paraId="494A1F29" w14:textId="77777777" w:rsidR="00985EC2" w:rsidRPr="00985EC2" w:rsidRDefault="00985EC2" w:rsidP="004F4CEF">
      <w:pPr>
        <w:pStyle w:val="Styl1"/>
      </w:pPr>
      <w:r w:rsidRPr="00985EC2">
        <w:t>Zmiana treści specyfikacji i treści ogłoszenia</w:t>
      </w:r>
    </w:p>
    <w:p w14:paraId="26C1C784" w14:textId="6FCD1C0B" w:rsidR="001F6240" w:rsidRPr="001F6240" w:rsidRDefault="00F40506" w:rsidP="00D2442C">
      <w:pPr>
        <w:pStyle w:val="Styl11"/>
      </w:pPr>
      <w:r w:rsidRPr="001F6240">
        <w:t>W uzasadnionych przypadkach Zamawiający może w każdym czasie, przed upływem terminu składania ofert, zmienić treść</w:t>
      </w:r>
      <w:r w:rsidR="00F13DAA">
        <w:t xml:space="preserve"> SWZ</w:t>
      </w:r>
      <w:r w:rsidRPr="001F6240">
        <w:t xml:space="preserve">. Dokonaną zmianę </w:t>
      </w:r>
      <w:r w:rsidR="006C29FD">
        <w:t>SWZ</w:t>
      </w:r>
      <w:r w:rsidRPr="001F6240">
        <w:t xml:space="preserve"> Zamawiający udostępni na stronie internetowej</w:t>
      </w:r>
      <w:r w:rsidR="009E59BE" w:rsidRPr="001F6240">
        <w:t xml:space="preserve"> oraz przekaże niezwłocznie wszystkim ujawnionym </w:t>
      </w:r>
      <w:r w:rsidR="00D11B8B">
        <w:t>W</w:t>
      </w:r>
      <w:r w:rsidR="009E59BE" w:rsidRPr="001F6240">
        <w:t xml:space="preserve">ykonawcom, którzy przy pobieraniu treści </w:t>
      </w:r>
      <w:r w:rsidR="006C29FD">
        <w:t>SWZ</w:t>
      </w:r>
      <w:r w:rsidR="009E59BE" w:rsidRPr="001F6240">
        <w:t xml:space="preserve"> pozostawili kontaktowy adres </w:t>
      </w:r>
      <w:r w:rsidR="009C0E46">
        <w:t>e-</w:t>
      </w:r>
      <w:r w:rsidR="009E59BE" w:rsidRPr="001F6240">
        <w:t>mail.</w:t>
      </w:r>
    </w:p>
    <w:p w14:paraId="730FD616" w14:textId="3C7C24A8" w:rsidR="00F40506" w:rsidRPr="001F6240" w:rsidRDefault="00F40506" w:rsidP="00D2442C">
      <w:pPr>
        <w:pStyle w:val="Styl11"/>
      </w:pPr>
      <w:r w:rsidRPr="001F6240">
        <w:t xml:space="preserve">W przypadku, gdy zmiana treści </w:t>
      </w:r>
      <w:r w:rsidR="006C29FD">
        <w:t>SWZ</w:t>
      </w:r>
      <w:r w:rsidRPr="001F6240">
        <w:t xml:space="preserve"> o zamówieniu będzie istotna, Zamawiający </w:t>
      </w:r>
      <w:r w:rsidR="009E59BE" w:rsidRPr="001F6240">
        <w:t xml:space="preserve">może </w:t>
      </w:r>
      <w:r w:rsidRPr="001F6240">
        <w:t>przedłuży</w:t>
      </w:r>
      <w:r w:rsidR="009E59BE" w:rsidRPr="001F6240">
        <w:t>ć</w:t>
      </w:r>
      <w:r w:rsidRPr="001F6240">
        <w:t xml:space="preserve"> termin składania ofert. </w:t>
      </w:r>
    </w:p>
    <w:p w14:paraId="0C450278" w14:textId="3C1FDDA0" w:rsidR="00985EC2" w:rsidRPr="00985EC2" w:rsidRDefault="00985EC2" w:rsidP="004F4CEF">
      <w:pPr>
        <w:pStyle w:val="Styl1"/>
      </w:pPr>
      <w:r w:rsidRPr="00F40506">
        <w:t>Kryteria oraz sposób oceny ofert</w:t>
      </w:r>
    </w:p>
    <w:p w14:paraId="036AD99A" w14:textId="32E61832" w:rsidR="00E14E0A" w:rsidRPr="00C044AB" w:rsidRDefault="00703D6D" w:rsidP="00C044AB">
      <w:pPr>
        <w:pStyle w:val="Styl11"/>
        <w:rPr>
          <w:rFonts w:eastAsia="Calibri"/>
          <w:b/>
        </w:rPr>
      </w:pPr>
      <w:r w:rsidRPr="00E14E0A">
        <w:t>Jedynym kryterium oceny jest cena podana w ofercie. Spośród ofert nieodrzuconych za najkorzystniejszą zostanie uznana oferta o najniższej cenie</w:t>
      </w:r>
    </w:p>
    <w:p w14:paraId="2D6F79E8" w14:textId="3FE3FF90" w:rsidR="00703D6D" w:rsidRPr="00C044AB" w:rsidRDefault="00671A1C" w:rsidP="00C044AB">
      <w:pPr>
        <w:spacing w:after="120" w:line="259" w:lineRule="auto"/>
        <w:ind w:left="720"/>
        <w:jc w:val="left"/>
        <w:rPr>
          <w:rFonts w:eastAsia="Calibri" w:cs="Arial"/>
          <w:b/>
          <w:sz w:val="20"/>
          <w:szCs w:val="20"/>
        </w:rPr>
      </w:pPr>
      <w:r>
        <w:rPr>
          <w:rFonts w:eastAsia="Calibri" w:cs="Arial"/>
          <w:b/>
          <w:sz w:val="20"/>
          <w:szCs w:val="20"/>
        </w:rPr>
        <w:br/>
      </w:r>
      <w:r w:rsidR="00703D6D" w:rsidRPr="00C044AB">
        <w:rPr>
          <w:rFonts w:eastAsia="Calibri" w:cs="Arial"/>
          <w:b/>
          <w:sz w:val="20"/>
          <w:szCs w:val="20"/>
        </w:rPr>
        <w:t>Sposób obliczenia:</w:t>
      </w:r>
    </w:p>
    <w:tbl>
      <w:tblPr>
        <w:tblStyle w:val="Tabela-Siatka"/>
        <w:tblW w:w="8363" w:type="dxa"/>
        <w:tblInd w:w="704" w:type="dxa"/>
        <w:tblLook w:val="04A0" w:firstRow="1" w:lastRow="0" w:firstColumn="1" w:lastColumn="0" w:noHBand="0" w:noVBand="1"/>
      </w:tblPr>
      <w:tblGrid>
        <w:gridCol w:w="1644"/>
        <w:gridCol w:w="1276"/>
        <w:gridCol w:w="5443"/>
      </w:tblGrid>
      <w:tr w:rsidR="00E14E0A" w14:paraId="47351ABC" w14:textId="77777777" w:rsidTr="00E14E0A">
        <w:tc>
          <w:tcPr>
            <w:tcW w:w="1644" w:type="dxa"/>
            <w:shd w:val="clear" w:color="auto" w:fill="17365D" w:themeFill="text2" w:themeFillShade="BF"/>
            <w:vAlign w:val="center"/>
          </w:tcPr>
          <w:p w14:paraId="76F88B64" w14:textId="77777777" w:rsidR="00E14E0A" w:rsidRPr="00F13E1F" w:rsidRDefault="00E14E0A" w:rsidP="008F2C1D">
            <w:pPr>
              <w:jc w:val="center"/>
              <w:rPr>
                <w:rFonts w:cs="Arial"/>
                <w:b/>
                <w:color w:val="FFFFFF" w:themeColor="background1"/>
                <w:sz w:val="18"/>
              </w:rPr>
            </w:pPr>
            <w:r w:rsidRPr="00F13E1F">
              <w:rPr>
                <w:rFonts w:cs="Arial"/>
                <w:b/>
                <w:color w:val="FFFFFF" w:themeColor="background1"/>
                <w:sz w:val="18"/>
              </w:rPr>
              <w:t>Opis kryterium</w:t>
            </w:r>
          </w:p>
        </w:tc>
        <w:tc>
          <w:tcPr>
            <w:tcW w:w="1276" w:type="dxa"/>
            <w:shd w:val="clear" w:color="auto" w:fill="17365D" w:themeFill="text2" w:themeFillShade="BF"/>
            <w:vAlign w:val="center"/>
          </w:tcPr>
          <w:p w14:paraId="38086833" w14:textId="77777777" w:rsidR="00E14E0A" w:rsidRPr="00F13E1F" w:rsidRDefault="00E14E0A" w:rsidP="008F2C1D">
            <w:pPr>
              <w:jc w:val="center"/>
              <w:rPr>
                <w:rFonts w:cs="Arial"/>
                <w:b/>
                <w:color w:val="FFFFFF" w:themeColor="background1"/>
                <w:sz w:val="18"/>
              </w:rPr>
            </w:pPr>
            <w:r w:rsidRPr="00F13E1F">
              <w:rPr>
                <w:rFonts w:cs="Arial"/>
                <w:b/>
                <w:color w:val="FFFFFF" w:themeColor="background1"/>
                <w:sz w:val="18"/>
              </w:rPr>
              <w:t>Znaczenie waga (%)</w:t>
            </w:r>
          </w:p>
        </w:tc>
        <w:tc>
          <w:tcPr>
            <w:tcW w:w="5443" w:type="dxa"/>
            <w:shd w:val="clear" w:color="auto" w:fill="17365D" w:themeFill="text2" w:themeFillShade="BF"/>
            <w:vAlign w:val="center"/>
          </w:tcPr>
          <w:p w14:paraId="35924385" w14:textId="77777777" w:rsidR="00E14E0A" w:rsidRPr="00F13E1F" w:rsidRDefault="00E14E0A" w:rsidP="008F2C1D">
            <w:pPr>
              <w:jc w:val="center"/>
              <w:rPr>
                <w:rFonts w:cs="Arial"/>
                <w:b/>
                <w:color w:val="FFFFFF" w:themeColor="background1"/>
                <w:sz w:val="18"/>
              </w:rPr>
            </w:pPr>
            <w:r w:rsidRPr="00F13E1F">
              <w:rPr>
                <w:rFonts w:cs="Arial"/>
                <w:b/>
                <w:color w:val="FFFFFF" w:themeColor="background1"/>
                <w:sz w:val="18"/>
              </w:rPr>
              <w:t>Opis metody przyznawanych punktów</w:t>
            </w:r>
          </w:p>
        </w:tc>
      </w:tr>
      <w:tr w:rsidR="00E14E0A" w14:paraId="454C3960" w14:textId="77777777" w:rsidTr="00E14E0A">
        <w:tc>
          <w:tcPr>
            <w:tcW w:w="1644" w:type="dxa"/>
            <w:vAlign w:val="center"/>
          </w:tcPr>
          <w:p w14:paraId="132823BC" w14:textId="77777777" w:rsidR="00E14E0A" w:rsidRPr="00F13E1F" w:rsidRDefault="00E14E0A" w:rsidP="008F2C1D">
            <w:pPr>
              <w:jc w:val="center"/>
              <w:rPr>
                <w:rFonts w:cs="Arial"/>
                <w:sz w:val="18"/>
              </w:rPr>
            </w:pPr>
            <w:r w:rsidRPr="00F13E1F">
              <w:rPr>
                <w:rFonts w:cs="Arial"/>
                <w:sz w:val="18"/>
              </w:rPr>
              <w:t>Cena brutto w PLN</w:t>
            </w:r>
          </w:p>
        </w:tc>
        <w:tc>
          <w:tcPr>
            <w:tcW w:w="1276" w:type="dxa"/>
            <w:vAlign w:val="center"/>
          </w:tcPr>
          <w:p w14:paraId="05EF9B6C" w14:textId="77777777" w:rsidR="00E14E0A" w:rsidRPr="00F13E1F" w:rsidRDefault="00E14E0A" w:rsidP="008F2C1D">
            <w:pPr>
              <w:jc w:val="center"/>
              <w:rPr>
                <w:rFonts w:cs="Arial"/>
                <w:sz w:val="18"/>
              </w:rPr>
            </w:pPr>
            <w:r w:rsidRPr="00F13E1F">
              <w:rPr>
                <w:rFonts w:cs="Arial"/>
                <w:sz w:val="18"/>
              </w:rPr>
              <w:t>100%</w:t>
            </w:r>
          </w:p>
        </w:tc>
        <w:tc>
          <w:tcPr>
            <w:tcW w:w="5443" w:type="dxa"/>
            <w:vAlign w:val="center"/>
          </w:tcPr>
          <w:p w14:paraId="542A3395" w14:textId="77777777" w:rsidR="00E14E0A" w:rsidRPr="00F13E1F" w:rsidRDefault="00E14E0A" w:rsidP="008F2C1D">
            <w:pPr>
              <w:shd w:val="clear" w:color="auto" w:fill="FFFFFF"/>
              <w:spacing w:line="360" w:lineRule="auto"/>
              <w:ind w:left="204" w:hanging="204"/>
              <w:jc w:val="center"/>
              <w:rPr>
                <w:rFonts w:cs="Arial"/>
                <w:bCs/>
                <w:spacing w:val="-1"/>
                <w:sz w:val="18"/>
                <w:szCs w:val="20"/>
              </w:rPr>
            </w:pPr>
            <w:r w:rsidRPr="00F13E1F">
              <w:rPr>
                <w:rFonts w:cs="Arial"/>
                <w:bCs/>
                <w:spacing w:val="-1"/>
                <w:sz w:val="18"/>
                <w:szCs w:val="20"/>
              </w:rPr>
              <w:t>najniższa cena brutto spośród badanych ofert</w:t>
            </w:r>
          </w:p>
          <w:p w14:paraId="7209C18E" w14:textId="77777777" w:rsidR="00E14E0A" w:rsidRPr="00F13E1F" w:rsidRDefault="00E14E0A" w:rsidP="008F2C1D">
            <w:pPr>
              <w:shd w:val="clear" w:color="auto" w:fill="FFFFFF"/>
              <w:spacing w:line="360" w:lineRule="auto"/>
              <w:ind w:left="204" w:hanging="204"/>
              <w:jc w:val="center"/>
              <w:rPr>
                <w:rFonts w:cs="Arial"/>
                <w:bCs/>
                <w:spacing w:val="-1"/>
                <w:sz w:val="18"/>
                <w:szCs w:val="20"/>
              </w:rPr>
            </w:pPr>
            <w:r w:rsidRPr="00F13E1F">
              <w:rPr>
                <w:rFonts w:cs="Arial"/>
                <w:bCs/>
                <w:spacing w:val="-1"/>
                <w:sz w:val="18"/>
                <w:szCs w:val="20"/>
              </w:rPr>
              <w:t>--------------------------------------------------------------- x 100 pkt</w:t>
            </w:r>
          </w:p>
          <w:p w14:paraId="7B534A09" w14:textId="77777777" w:rsidR="00E14E0A" w:rsidRPr="00F13E1F" w:rsidRDefault="00E14E0A" w:rsidP="008F2C1D">
            <w:pPr>
              <w:jc w:val="center"/>
              <w:rPr>
                <w:rFonts w:cs="Arial"/>
                <w:sz w:val="18"/>
              </w:rPr>
            </w:pPr>
            <w:r w:rsidRPr="00F13E1F">
              <w:rPr>
                <w:rFonts w:cs="Arial"/>
                <w:bCs/>
                <w:spacing w:val="-3"/>
                <w:sz w:val="18"/>
                <w:szCs w:val="20"/>
              </w:rPr>
              <w:t>cena brutto badanej oferty</w:t>
            </w:r>
          </w:p>
        </w:tc>
      </w:tr>
    </w:tbl>
    <w:p w14:paraId="6B028466" w14:textId="77777777" w:rsidR="00E14E0A" w:rsidRPr="00703D6D" w:rsidRDefault="00E14E0A" w:rsidP="00E14E0A">
      <w:pPr>
        <w:spacing w:after="120" w:line="259" w:lineRule="auto"/>
        <w:ind w:left="720"/>
        <w:jc w:val="center"/>
        <w:rPr>
          <w:rFonts w:eastAsia="Calibri" w:cs="Arial"/>
          <w:color w:val="4F81BD" w:themeColor="accent1"/>
          <w:sz w:val="20"/>
          <w:szCs w:val="20"/>
        </w:rPr>
      </w:pPr>
    </w:p>
    <w:p w14:paraId="478DBBA8" w14:textId="36B45863" w:rsidR="0018265F" w:rsidRPr="00E35F58" w:rsidRDefault="00E35F58" w:rsidP="001E6E20">
      <w:pPr>
        <w:pStyle w:val="Styl11"/>
        <w:spacing w:before="120"/>
        <w:contextualSpacing w:val="0"/>
        <w:rPr>
          <w:i/>
        </w:rPr>
      </w:pPr>
      <w:r>
        <w:t>Zamawiający</w:t>
      </w:r>
      <w:r w:rsidRPr="00E35F58">
        <w:t xml:space="preserve"> będzie rozliczał się z Wykonawcą na podstawie § </w:t>
      </w:r>
      <w:r w:rsidR="00E14E0A">
        <w:t xml:space="preserve">8 </w:t>
      </w:r>
      <w:r w:rsidRPr="00E35F58">
        <w:t>wzoru umowy.</w:t>
      </w:r>
    </w:p>
    <w:p w14:paraId="2364E46A" w14:textId="77777777" w:rsidR="0018265F" w:rsidRPr="0018265F" w:rsidRDefault="00F40506" w:rsidP="00D2442C">
      <w:pPr>
        <w:pStyle w:val="Styl11"/>
        <w:rPr>
          <w:i/>
          <w:color w:val="4F81BD" w:themeColor="accent1"/>
        </w:rPr>
      </w:pPr>
      <w:r w:rsidRPr="0018265F">
        <w:t>Jako najkorzystniejsza zostanie wybrana oferta, która otrzyma największą łączną liczbę</w:t>
      </w:r>
      <w:r w:rsidR="009E59BE" w:rsidRPr="0018265F">
        <w:t xml:space="preserve"> punktów zgodnie z ww. kryteriami</w:t>
      </w:r>
      <w:r w:rsidR="009E59BE" w:rsidRPr="000D6C85">
        <w:t>,</w:t>
      </w:r>
      <w:r w:rsidRPr="000D6C85">
        <w:t xml:space="preserve"> </w:t>
      </w:r>
      <w:r w:rsidRPr="0018265F">
        <w:t>z uwzględnieniem wyniku np. negocjacji lub aukcji elektronicznej.</w:t>
      </w:r>
    </w:p>
    <w:p w14:paraId="709B7BD0" w14:textId="09D49E8B" w:rsidR="00F40506" w:rsidRPr="0018265F" w:rsidRDefault="00F40506" w:rsidP="00D2442C">
      <w:pPr>
        <w:pStyle w:val="Styl11"/>
        <w:rPr>
          <w:i/>
          <w:color w:val="4F81BD" w:themeColor="accent1"/>
        </w:rPr>
      </w:pPr>
      <w:r w:rsidRPr="0018265F">
        <w:t>Jeżeli złożona zostanie of</w:t>
      </w:r>
      <w:r w:rsidR="00931112">
        <w:t xml:space="preserve">erta, której wybór prowadziłby </w:t>
      </w:r>
      <w:r w:rsidRPr="0018265F">
        <w:t>d</w:t>
      </w:r>
      <w:r w:rsidR="00931112">
        <w:t>o</w:t>
      </w:r>
      <w:r w:rsidRPr="0018265F">
        <w:t xml:space="preserve"> powstania obowiązku podatkowego Zamawiającego zgodnie z przepisami o podatku od towarów i usług, Zamawiający w celu oceny takiej oferty dolicza do przedstawionej w niej ceny podatek od towarów i usług, który miałby obowiązek rozliczyć zgodnie z tymi przepisami. </w:t>
      </w:r>
    </w:p>
    <w:p w14:paraId="019441B7" w14:textId="77777777" w:rsidR="003A6159" w:rsidRPr="003A6159" w:rsidRDefault="003A6159" w:rsidP="004F4CEF">
      <w:pPr>
        <w:pStyle w:val="Styl1"/>
      </w:pPr>
      <w:r w:rsidRPr="003A6159">
        <w:t>Wybór oferty</w:t>
      </w:r>
    </w:p>
    <w:p w14:paraId="1DE27342" w14:textId="77777777" w:rsidR="00F40506" w:rsidRPr="00697555" w:rsidRDefault="00F40506" w:rsidP="00D2442C">
      <w:pPr>
        <w:pStyle w:val="Styl11"/>
      </w:pPr>
      <w:r w:rsidRPr="00697555">
        <w:t>O wyborze najkorzystniejszej oferty Zamawiający, niezwłocznie zawiadomi wszystkich Wykonawców, którzy złożyli oferty, wskazując nazwę (firmę) oraz adres Wykonawcy, którego ofertę wybrano oraz nazwę (firmę) oraz adresy Wykonawców, którzy złożyli oferty.</w:t>
      </w:r>
    </w:p>
    <w:p w14:paraId="136C628A" w14:textId="77777777" w:rsidR="00F40506" w:rsidRPr="00697555" w:rsidRDefault="00F40506" w:rsidP="00D2442C">
      <w:pPr>
        <w:pStyle w:val="Styl11"/>
      </w:pPr>
      <w:r w:rsidRPr="00697555">
        <w:t>Zamawiający dodatkowo poinformuje Wykonawcę, którego oferta została wybrana, o miejscu i dacie podpisania umowy, z zastrzeżeniem, że Umowa zostanie zawarta z chwilą jej podpisania przez strony, nie z chwilą zawiadomienia Wykonawcy o wyborze oferty.</w:t>
      </w:r>
    </w:p>
    <w:p w14:paraId="4E2FE4FE" w14:textId="0827EFE9" w:rsidR="00580584" w:rsidRPr="00B01933" w:rsidRDefault="00F40506" w:rsidP="00B01933">
      <w:pPr>
        <w:pStyle w:val="Styl11"/>
      </w:pPr>
      <w:r w:rsidRPr="00697555">
        <w:t>Jeżeli Wykonawca, którego oferta została wybrana, uchyla się od zawarcia umowy w sprawie zamówienia, Zamawiający wybierze ofertę najkorzystniejszą spośród pozostałych ofert bez przeprowadzania ich ponownej oceny.</w:t>
      </w:r>
    </w:p>
    <w:p w14:paraId="1E70C6E2" w14:textId="77777777" w:rsidR="00580584" w:rsidRPr="00580584" w:rsidRDefault="00580584" w:rsidP="004F4CEF">
      <w:pPr>
        <w:pStyle w:val="Styl1"/>
      </w:pPr>
      <w:r w:rsidRPr="00580584">
        <w:lastRenderedPageBreak/>
        <w:t>Waluty rozliczenia umowy</w:t>
      </w:r>
    </w:p>
    <w:p w14:paraId="47869FDA" w14:textId="377E24B2" w:rsidR="00F40506" w:rsidRPr="00360633" w:rsidRDefault="00F40506" w:rsidP="00F84422">
      <w:pPr>
        <w:spacing w:line="259" w:lineRule="auto"/>
        <w:rPr>
          <w:rFonts w:eastAsia="Calibri" w:cs="Arial"/>
          <w:color w:val="000000"/>
          <w:sz w:val="20"/>
          <w:szCs w:val="20"/>
        </w:rPr>
      </w:pPr>
      <w:r w:rsidRPr="00360633">
        <w:rPr>
          <w:rFonts w:eastAsia="Calibri" w:cs="Arial"/>
          <w:color w:val="000000"/>
          <w:sz w:val="20"/>
          <w:szCs w:val="20"/>
        </w:rPr>
        <w:t xml:space="preserve">Zamawiający </w:t>
      </w:r>
      <w:r w:rsidRPr="00E14E0A">
        <w:rPr>
          <w:rFonts w:eastAsia="Calibri" w:cs="Arial"/>
          <w:sz w:val="20"/>
          <w:szCs w:val="20"/>
        </w:rPr>
        <w:t xml:space="preserve">nie przewiduje możliwości </w:t>
      </w:r>
      <w:r w:rsidRPr="00360633">
        <w:rPr>
          <w:rFonts w:eastAsia="Calibri" w:cs="Arial"/>
          <w:color w:val="000000"/>
          <w:sz w:val="20"/>
          <w:szCs w:val="20"/>
        </w:rPr>
        <w:t>rozliczenia z Wykonawcą w innej walucie niż złoty polski.</w:t>
      </w:r>
    </w:p>
    <w:p w14:paraId="12AF41E5" w14:textId="77777777" w:rsidR="00513B82" w:rsidRPr="00580584" w:rsidRDefault="00513B82" w:rsidP="00D877C6">
      <w:pPr>
        <w:pStyle w:val="Styl1"/>
      </w:pPr>
      <w:r>
        <w:t>Sposób obliczenia ceny</w:t>
      </w:r>
    </w:p>
    <w:p w14:paraId="687F9D8B" w14:textId="6A19D861" w:rsidR="00513B82" w:rsidRPr="00513B82" w:rsidRDefault="00513B82" w:rsidP="00D2442C">
      <w:pPr>
        <w:pStyle w:val="Styl11"/>
      </w:pPr>
      <w:r w:rsidRPr="00513B82">
        <w:t>Zaoferowaną cenę całkowitą (brutto) należy przedstawić w Formularzu ofert</w:t>
      </w:r>
      <w:r w:rsidR="00D51457">
        <w:t>owym</w:t>
      </w:r>
      <w:r w:rsidRPr="00513B82">
        <w:t xml:space="preserve"> zgodnym z</w:t>
      </w:r>
      <w:r w:rsidR="002A0400">
        <w:t> </w:t>
      </w:r>
      <w:r w:rsidRPr="00513B82">
        <w:t xml:space="preserve">wzorem </w:t>
      </w:r>
      <w:r>
        <w:t>stanowiącym Załącznik nr 1 do S</w:t>
      </w:r>
      <w:r w:rsidRPr="00513B82">
        <w:t>WZ.</w:t>
      </w:r>
    </w:p>
    <w:p w14:paraId="02CBD5E9" w14:textId="2E93002A" w:rsidR="002A0400" w:rsidRDefault="00513B82" w:rsidP="00D2442C">
      <w:pPr>
        <w:pStyle w:val="Styl11"/>
      </w:pPr>
      <w:r w:rsidRPr="00513B82">
        <w:t>Cena określona w ofercie uwzględnia wszelkie koszty wynagrodzenia Wykonawcy jakie Zamawiający zapłaci z tytułu r</w:t>
      </w:r>
      <w:r w:rsidR="00EA1F13">
        <w:t>ealizacji przedmiotu zamówienia.</w:t>
      </w:r>
    </w:p>
    <w:p w14:paraId="60D9FB26" w14:textId="6362CE0A" w:rsidR="00513B82" w:rsidRDefault="00513B82" w:rsidP="00D2442C">
      <w:pPr>
        <w:pStyle w:val="Styl11"/>
      </w:pPr>
      <w:r w:rsidRPr="002A0400">
        <w:t xml:space="preserve">Wykonawca zobowiązany jest wypełnić wszystkie pozycje ujęte w </w:t>
      </w:r>
      <w:r w:rsidR="00882B39">
        <w:t>Formularzu ofertowym</w:t>
      </w:r>
      <w:r w:rsidRPr="002A0400">
        <w:t>.</w:t>
      </w:r>
    </w:p>
    <w:p w14:paraId="22966B02" w14:textId="11C92C2D" w:rsidR="00C24F8F" w:rsidRDefault="00C24F8F" w:rsidP="00C24F8F">
      <w:pPr>
        <w:pStyle w:val="Styl11"/>
      </w:pPr>
      <w:r>
        <w:t xml:space="preserve">Kwoty należy zaokrąglić do pełnych groszy, przy czym końcówki poniżej 0,5 grosza pomija się, a końcówki 0,5 i wyższe zaokrągla się do 1 grosza (ostatnią pozostawioną cyfrę powiększa się o jednostkę), zgodnie z </w:t>
      </w:r>
      <w:r w:rsidRPr="00262F4E">
        <w:rPr>
          <w:u w:val="single"/>
        </w:rPr>
        <w:t>art. 106e ust. 11 ustawy z dnia 11 marca 2004 r. o podatku od towarów i usł</w:t>
      </w:r>
      <w:r w:rsidR="00864C9A" w:rsidRPr="00262F4E">
        <w:rPr>
          <w:u w:val="single"/>
        </w:rPr>
        <w:t>ug</w:t>
      </w:r>
      <w:r>
        <w:t>.</w:t>
      </w:r>
    </w:p>
    <w:p w14:paraId="6F1D2140" w14:textId="1076B2D9" w:rsidR="00C24F8F" w:rsidRPr="00513B82" w:rsidRDefault="00C24F8F" w:rsidP="00C24F8F">
      <w:pPr>
        <w:pStyle w:val="Styl11"/>
      </w:pPr>
      <w:r>
        <w:t>Zamawiający zastrzega, że cena za realizację przedmiotu zamówienia wskazana przez Wykonawcę w Formularzu ofertowym nie może mieć wartości 0,00 złotych.</w:t>
      </w:r>
    </w:p>
    <w:p w14:paraId="2584C0CB" w14:textId="06E55C7A" w:rsidR="00513B82" w:rsidRPr="00E14E0A" w:rsidRDefault="002A0400" w:rsidP="00D2442C">
      <w:pPr>
        <w:pStyle w:val="Styl11"/>
      </w:pPr>
      <w:r w:rsidRPr="00E14E0A">
        <w:t>Podane w ofercie cena/ceny służą porównaniu złożonych ofert. Zamawiający zamierza udzielać zamówień do maksymalnej wysokości środków finansowych przeznaczo</w:t>
      </w:r>
      <w:r w:rsidR="00840C87" w:rsidRPr="00E14E0A">
        <w:t>nych na realizację przedmiotowego zamówienia</w:t>
      </w:r>
      <w:r w:rsidRPr="00E14E0A">
        <w:t>.</w:t>
      </w:r>
    </w:p>
    <w:p w14:paraId="18F24CC2" w14:textId="45F850E2" w:rsidR="00F40506" w:rsidRPr="00F40506" w:rsidRDefault="00F40506" w:rsidP="005B4898">
      <w:pPr>
        <w:pStyle w:val="Dzia"/>
        <w:rPr>
          <w:rFonts w:eastAsia="Calibri"/>
        </w:rPr>
      </w:pPr>
      <w:r w:rsidRPr="00F40506">
        <w:rPr>
          <w:rFonts w:eastAsia="Calibri"/>
        </w:rPr>
        <w:t>Dział V</w:t>
      </w:r>
    </w:p>
    <w:p w14:paraId="22777609" w14:textId="77777777" w:rsidR="00F40506" w:rsidRDefault="00F40506" w:rsidP="005B4898">
      <w:pPr>
        <w:pStyle w:val="Dzia"/>
        <w:rPr>
          <w:rFonts w:eastAsia="Calibri"/>
        </w:rPr>
      </w:pPr>
      <w:r w:rsidRPr="00F40506">
        <w:rPr>
          <w:rFonts w:eastAsia="Calibri"/>
        </w:rPr>
        <w:t>Składanie i otwarcie ofert</w:t>
      </w:r>
    </w:p>
    <w:p w14:paraId="5BF7FCA7" w14:textId="77777777" w:rsidR="00580584" w:rsidRPr="00966DA5" w:rsidRDefault="00580584" w:rsidP="00D877C6">
      <w:pPr>
        <w:pStyle w:val="Styl1"/>
      </w:pPr>
      <w:r w:rsidRPr="00966DA5">
        <w:t>Miejsce i termin składania ofert</w:t>
      </w:r>
    </w:p>
    <w:p w14:paraId="7BB7DDDE" w14:textId="3640776A" w:rsidR="001E0317" w:rsidRPr="001046F8" w:rsidRDefault="00764011" w:rsidP="00F84422">
      <w:pPr>
        <w:pStyle w:val="Styl11"/>
        <w:contextualSpacing w:val="0"/>
        <w:rPr>
          <w:b/>
        </w:rPr>
      </w:pPr>
      <w:r w:rsidRPr="0081083D">
        <w:t>Ofertę</w:t>
      </w:r>
      <w:r>
        <w:t xml:space="preserve"> w formie elektronicznej</w:t>
      </w:r>
      <w:r w:rsidR="00604F2B">
        <w:t xml:space="preserve">, </w:t>
      </w:r>
      <w:r w:rsidR="00604F2B" w:rsidRPr="00233581">
        <w:t>opatrzoną</w:t>
      </w:r>
      <w:r w:rsidRPr="00233581">
        <w:t xml:space="preserve"> kwalifikowanym podpisem elektronicznym wystawionym przez dostawcę kwalifikowanej usługi zaufania, będącego podmiotem św</w:t>
      </w:r>
      <w:r w:rsidR="00604F2B" w:rsidRPr="00233581">
        <w:t xml:space="preserve">iadczącym usługi certyfikacyjne, </w:t>
      </w:r>
      <w:r w:rsidR="00604F2B" w:rsidRPr="00233581">
        <w:rPr>
          <w:rFonts w:eastAsia="Calibri"/>
          <w:lang w:eastAsia="pl-PL"/>
        </w:rPr>
        <w:t xml:space="preserve">spełniający wymogi bezpieczeństwa lub podpis zaufany składany za pośrednictwem profilu zaufanego </w:t>
      </w:r>
      <w:proofErr w:type="spellStart"/>
      <w:r w:rsidR="00604F2B" w:rsidRPr="00233581">
        <w:rPr>
          <w:rFonts w:eastAsia="Calibri"/>
          <w:lang w:eastAsia="pl-PL"/>
        </w:rPr>
        <w:t>ePUAP</w:t>
      </w:r>
      <w:proofErr w:type="spellEnd"/>
      <w:r w:rsidR="00604F2B" w:rsidRPr="00233581">
        <w:rPr>
          <w:rFonts w:eastAsia="Calibri"/>
          <w:lang w:eastAsia="pl-PL"/>
        </w:rPr>
        <w:t xml:space="preserve">, umożliwiający uwierzytelnienie tożsamości osoby składającej podpis, o których mowa w </w:t>
      </w:r>
      <w:r w:rsidR="00604F2B" w:rsidRPr="00233581">
        <w:rPr>
          <w:rFonts w:eastAsia="Calibri"/>
          <w:u w:val="single"/>
          <w:lang w:eastAsia="pl-PL"/>
        </w:rPr>
        <w:t>ustawie z dnia 5 września 2016 r.  – o</w:t>
      </w:r>
      <w:r w:rsidR="00604F2B" w:rsidRPr="00233581">
        <w:rPr>
          <w:u w:val="single"/>
        </w:rPr>
        <w:t> </w:t>
      </w:r>
      <w:r w:rsidR="00604F2B" w:rsidRPr="00233581">
        <w:rPr>
          <w:rFonts w:eastAsia="Calibri"/>
          <w:u w:val="single"/>
          <w:lang w:eastAsia="pl-PL"/>
        </w:rPr>
        <w:t>usługach zaufania oraz identyfikacji elektronicznej</w:t>
      </w:r>
      <w:r w:rsidR="00CB381E" w:rsidRPr="00604F2B">
        <w:t>,</w:t>
      </w:r>
      <w:r w:rsidRPr="00604F2B">
        <w:t xml:space="preserve"> </w:t>
      </w:r>
      <w:r w:rsidRPr="0081083D">
        <w:t xml:space="preserve">Wykonawca składa za pośrednictwem Modułu Elektronicznej Komunikacji z Dostawcami dostępnego na stronie </w:t>
      </w:r>
      <w:hyperlink r:id="rId14" w:history="1">
        <w:r w:rsidRPr="0081083D">
          <w:t>http://www.przetargi.pgnig.pl</w:t>
        </w:r>
      </w:hyperlink>
      <w:r w:rsidRPr="0081083D">
        <w:t xml:space="preserve"> przed </w:t>
      </w:r>
      <w:r w:rsidR="001046F8">
        <w:t>upływem terminu składania ofert,</w:t>
      </w:r>
      <w:r w:rsidR="00EB11D4" w:rsidRPr="00EB11D4">
        <w:rPr>
          <w:b/>
        </w:rPr>
        <w:t xml:space="preserve"> </w:t>
      </w:r>
      <w:r w:rsidR="001046F8" w:rsidRPr="001046F8">
        <w:rPr>
          <w:b/>
        </w:rPr>
        <w:t xml:space="preserve">tj. do dnia </w:t>
      </w:r>
      <w:ins w:id="7" w:author="Litwińczuk Mateusz" w:date="2025-07-24T07:42:00Z">
        <w:r w:rsidR="00FB5E9E">
          <w:rPr>
            <w:b/>
          </w:rPr>
          <w:t>28</w:t>
        </w:r>
      </w:ins>
      <w:bookmarkStart w:id="8" w:name="_GoBack"/>
      <w:bookmarkEnd w:id="8"/>
      <w:del w:id="9" w:author="Litwińczuk Mateusz" w:date="2025-07-24T07:42:00Z">
        <w:r w:rsidR="00671A1C" w:rsidDel="00FB5E9E">
          <w:rPr>
            <w:b/>
          </w:rPr>
          <w:delText>24</w:delText>
        </w:r>
      </w:del>
      <w:r w:rsidR="00E14E0A">
        <w:rPr>
          <w:b/>
        </w:rPr>
        <w:t xml:space="preserve">.07.2025 </w:t>
      </w:r>
      <w:r w:rsidR="001046F8" w:rsidRPr="001046F8">
        <w:rPr>
          <w:b/>
        </w:rPr>
        <w:t xml:space="preserve">r. godz. </w:t>
      </w:r>
      <w:r w:rsidR="00E14E0A">
        <w:rPr>
          <w:b/>
        </w:rPr>
        <w:t>11:00</w:t>
      </w:r>
      <w:r w:rsidR="00E14E0A" w:rsidRPr="00E14E0A">
        <w:t>.</w:t>
      </w:r>
    </w:p>
    <w:p w14:paraId="0DBCBFAB" w14:textId="24C12A53" w:rsidR="00764011" w:rsidRPr="0081083D" w:rsidRDefault="00764011" w:rsidP="00F84422">
      <w:pPr>
        <w:pStyle w:val="Styl11"/>
        <w:contextualSpacing w:val="0"/>
      </w:pPr>
      <w:r w:rsidRPr="0081083D">
        <w:t xml:space="preserve">Oświadczenia podmiotów składających ofertę/wniosek wspólnie oraz podmiotów udostępniających potencjał powinny mieć formę dokumentu elektronicznego, podpisanego kwalifikowanym podpisem elektronicznym </w:t>
      </w:r>
      <w:r w:rsidR="001E6E20">
        <w:t xml:space="preserve">lub podpisem zaufanym </w:t>
      </w:r>
      <w:r w:rsidRPr="0081083D">
        <w:t>przez każdego z nich.</w:t>
      </w:r>
    </w:p>
    <w:p w14:paraId="1D11B793" w14:textId="58CF3E99" w:rsidR="00764011" w:rsidRPr="0081083D" w:rsidRDefault="00764011" w:rsidP="00F84422">
      <w:pPr>
        <w:pStyle w:val="Styl11"/>
        <w:contextualSpacing w:val="0"/>
      </w:pPr>
      <w:r w:rsidRPr="0081083D">
        <w:t xml:space="preserve">Oznaczenie czasu odbioru realizowane będzie w odniesieniu do zegara systemowego na serwerze Modułu Elektronicznej Komunikacji z Dostawcami </w:t>
      </w:r>
      <w:r w:rsidR="001B048D" w:rsidRPr="001414BF">
        <w:t>.</w:t>
      </w:r>
    </w:p>
    <w:p w14:paraId="4BBC3B92" w14:textId="6243C398" w:rsidR="00764011" w:rsidRPr="0081083D" w:rsidRDefault="00764011" w:rsidP="00F84422">
      <w:pPr>
        <w:pStyle w:val="Styl11"/>
        <w:contextualSpacing w:val="0"/>
      </w:pPr>
      <w:r w:rsidRPr="0081083D">
        <w:t xml:space="preserve">Zamawiający informuje, </w:t>
      </w:r>
      <w:r w:rsidR="001F44C1">
        <w:t xml:space="preserve">że </w:t>
      </w:r>
      <w:r w:rsidRPr="0081083D">
        <w:rPr>
          <w:rFonts w:eastAsia="Arial Unicode MS"/>
        </w:rPr>
        <w:t xml:space="preserve">Moduł Elektronicznej Komunikacji z Dostawcami uniemożliwia złożenie oferty po upływie terminu składania ofert. </w:t>
      </w:r>
    </w:p>
    <w:p w14:paraId="0F464096" w14:textId="5D33A793" w:rsidR="00764011" w:rsidRPr="0081083D" w:rsidRDefault="00764011" w:rsidP="00F84422">
      <w:pPr>
        <w:pStyle w:val="Styl11"/>
        <w:contextualSpacing w:val="0"/>
      </w:pPr>
      <w:r w:rsidRPr="0081083D">
        <w:t xml:space="preserve">Zamawiający zapewnia, </w:t>
      </w:r>
      <w:r w:rsidR="001F44C1">
        <w:t xml:space="preserve">że </w:t>
      </w:r>
      <w:r w:rsidRPr="0081083D">
        <w:rPr>
          <w:rFonts w:eastAsia="Arial Unicode MS"/>
        </w:rPr>
        <w:t xml:space="preserve">Moduł Elektronicznej Komunikacji z Dostawcami uniemożliwia zapoznanie się z ofertami przed upływem terminu ich otwarcia wskazanego </w:t>
      </w:r>
      <w:r w:rsidRPr="0081083D">
        <w:rPr>
          <w:rFonts w:eastAsia="Arial Unicode MS"/>
        </w:rPr>
        <w:br/>
        <w:t>w pkt</w:t>
      </w:r>
      <w:r w:rsidR="006107B4">
        <w:rPr>
          <w:rFonts w:eastAsia="Arial Unicode MS"/>
        </w:rPr>
        <w:t>.</w:t>
      </w:r>
      <w:r w:rsidRPr="0081083D">
        <w:rPr>
          <w:rFonts w:eastAsia="Arial Unicode MS"/>
        </w:rPr>
        <w:t xml:space="preserve"> 2</w:t>
      </w:r>
      <w:r w:rsidR="001E0317">
        <w:rPr>
          <w:rFonts w:eastAsia="Arial Unicode MS"/>
        </w:rPr>
        <w:t>3</w:t>
      </w:r>
      <w:r w:rsidRPr="0081083D">
        <w:rPr>
          <w:rFonts w:eastAsia="Arial Unicode MS"/>
        </w:rPr>
        <w:t>.</w:t>
      </w:r>
      <w:r w:rsidR="001E0317">
        <w:rPr>
          <w:rFonts w:eastAsia="Arial Unicode MS"/>
        </w:rPr>
        <w:t>1</w:t>
      </w:r>
      <w:r w:rsidRPr="0081083D">
        <w:rPr>
          <w:rFonts w:eastAsia="Arial Unicode MS"/>
        </w:rPr>
        <w:t>.</w:t>
      </w:r>
      <w:r>
        <w:rPr>
          <w:rFonts w:eastAsia="Arial Unicode MS"/>
        </w:rPr>
        <w:t xml:space="preserve"> SWZ.</w:t>
      </w:r>
    </w:p>
    <w:p w14:paraId="62A3B01B" w14:textId="5B65A7A3" w:rsidR="00764011" w:rsidRPr="00E14E0A" w:rsidRDefault="00764011" w:rsidP="00E14E0A">
      <w:pPr>
        <w:pStyle w:val="Styl11"/>
        <w:contextualSpacing w:val="0"/>
      </w:pPr>
      <w:r w:rsidRPr="0081083D">
        <w:t xml:space="preserve">Datą złożenia oferty będzie data wykonania w </w:t>
      </w:r>
      <w:r w:rsidR="00E715DF">
        <w:t>M</w:t>
      </w:r>
      <w:r w:rsidRPr="0081083D">
        <w:t xml:space="preserve">odule Elektronicznej Komunikacji </w:t>
      </w:r>
      <w:r w:rsidRPr="0081083D">
        <w:br/>
        <w:t xml:space="preserve">z Dostawcami akcji „Złóż ofertę”. Informacja o dacie i godzinie wykonania tej akcji przez </w:t>
      </w:r>
      <w:r w:rsidRPr="00E14E0A">
        <w:t>Wykonawcę będzie widoczna w aplikacji.</w:t>
      </w:r>
    </w:p>
    <w:p w14:paraId="0A4FF60B" w14:textId="1AA807AE" w:rsidR="00764011" w:rsidRPr="00E14E0A" w:rsidRDefault="00764011" w:rsidP="00F84422">
      <w:pPr>
        <w:pStyle w:val="Styl11"/>
        <w:contextualSpacing w:val="0"/>
      </w:pPr>
      <w:r w:rsidRPr="00E14E0A">
        <w:t>Oferty złożone w formie pisemnej zostaną zwrócone</w:t>
      </w:r>
      <w:r w:rsidR="00E14E0A" w:rsidRPr="00E14E0A">
        <w:t xml:space="preserve"> Wykonawcom</w:t>
      </w:r>
      <w:r w:rsidRPr="00E14E0A">
        <w:t xml:space="preserve">. </w:t>
      </w:r>
    </w:p>
    <w:p w14:paraId="389EA9C3" w14:textId="499A1E15" w:rsidR="00764011" w:rsidRPr="00E14E0A" w:rsidRDefault="00764011" w:rsidP="00F84422">
      <w:pPr>
        <w:pStyle w:val="Styl11"/>
        <w:contextualSpacing w:val="0"/>
      </w:pPr>
      <w:r w:rsidRPr="00E14E0A">
        <w:rPr>
          <w:rFonts w:eastAsia="Calibri"/>
          <w:b/>
        </w:rPr>
        <w:t xml:space="preserve">Zamawiający </w:t>
      </w:r>
      <w:r w:rsidR="00E14E0A" w:rsidRPr="00E14E0A">
        <w:rPr>
          <w:rFonts w:eastAsia="Calibri"/>
          <w:b/>
        </w:rPr>
        <w:t>nie dopuszcza możliwości</w:t>
      </w:r>
      <w:r w:rsidRPr="00E14E0A">
        <w:rPr>
          <w:rFonts w:eastAsia="Calibri"/>
          <w:b/>
        </w:rPr>
        <w:t xml:space="preserve"> złożenia oferty </w:t>
      </w:r>
      <w:r w:rsidRPr="00E14E0A">
        <w:rPr>
          <w:rFonts w:eastAsia="Calibri"/>
          <w:b/>
          <w:u w:val="single"/>
        </w:rPr>
        <w:t>w formie dokum</w:t>
      </w:r>
      <w:r w:rsidR="002844DA" w:rsidRPr="00E14E0A">
        <w:rPr>
          <w:rFonts w:eastAsia="Calibri"/>
          <w:b/>
          <w:u w:val="single"/>
        </w:rPr>
        <w:t>entowej</w:t>
      </w:r>
      <w:r w:rsidR="002844DA" w:rsidRPr="00E14E0A">
        <w:rPr>
          <w:rFonts w:eastAsia="Calibri"/>
          <w:b/>
        </w:rPr>
        <w:t xml:space="preserve"> za pomocą poczty e-mail oraz za pośrednictwem Modułu Elektronicznej Komunikacji z Dostawcami.</w:t>
      </w:r>
    </w:p>
    <w:p w14:paraId="41371835" w14:textId="77777777" w:rsidR="00515B52" w:rsidRPr="00966DA5" w:rsidRDefault="0069101D" w:rsidP="00D877C6">
      <w:pPr>
        <w:pStyle w:val="Styl1"/>
      </w:pPr>
      <w:r>
        <w:t>Otwarcie ofert</w:t>
      </w:r>
    </w:p>
    <w:p w14:paraId="4FA04E10" w14:textId="0A0A6FD7" w:rsidR="00515B52" w:rsidRDefault="00F40506" w:rsidP="00D2442C">
      <w:pPr>
        <w:pStyle w:val="Styl11"/>
      </w:pPr>
      <w:r w:rsidRPr="00515B52">
        <w:t xml:space="preserve">Otwarcie ofert nastąpi w siedzibie Zamawiającego </w:t>
      </w:r>
      <w:r w:rsidR="00963156">
        <w:t xml:space="preserve">w dniu składania ofert </w:t>
      </w:r>
      <w:r w:rsidRPr="00515B52">
        <w:t xml:space="preserve">o godzinie </w:t>
      </w:r>
      <w:r w:rsidR="00E14E0A">
        <w:t>11:30.</w:t>
      </w:r>
    </w:p>
    <w:p w14:paraId="53DFA96F" w14:textId="77777777" w:rsidR="00F40506" w:rsidRPr="00204D3A" w:rsidRDefault="00F40506" w:rsidP="00D2442C">
      <w:pPr>
        <w:pStyle w:val="Styl11"/>
      </w:pPr>
      <w:r w:rsidRPr="00515B52">
        <w:rPr>
          <w:b/>
        </w:rPr>
        <w:t xml:space="preserve">Otwarcie ofert </w:t>
      </w:r>
      <w:r w:rsidRPr="00CB602D">
        <w:rPr>
          <w:b/>
        </w:rPr>
        <w:t>nie</w:t>
      </w:r>
      <w:r w:rsidRPr="00515B52">
        <w:rPr>
          <w:b/>
        </w:rPr>
        <w:t xml:space="preserve"> jest jawne.</w:t>
      </w:r>
    </w:p>
    <w:p w14:paraId="65138B21" w14:textId="2D4BB634" w:rsidR="00204D3A" w:rsidRPr="00204D3A" w:rsidRDefault="00204D3A" w:rsidP="00D877C6">
      <w:pPr>
        <w:pStyle w:val="Styl1"/>
      </w:pPr>
      <w:r w:rsidRPr="00204D3A">
        <w:lastRenderedPageBreak/>
        <w:t>Termin związania ofertą</w:t>
      </w:r>
    </w:p>
    <w:p w14:paraId="1551C675" w14:textId="77777777" w:rsidR="00F40506" w:rsidRPr="00D2442C" w:rsidRDefault="00F40506" w:rsidP="001E6E20">
      <w:pPr>
        <w:pStyle w:val="Styl1beznr"/>
        <w:ind w:left="0"/>
      </w:pPr>
      <w:r w:rsidRPr="00D2442C">
        <w:t>Wykonawca pozostaje związany złożoną ofertą przez okres 60 dni. Bieg terminu związania ofertą rozpoczyna się wraz z upływem terminu składania ofert.</w:t>
      </w:r>
    </w:p>
    <w:p w14:paraId="47697E55" w14:textId="4C99A249" w:rsidR="00204D3A" w:rsidRPr="00204D3A" w:rsidRDefault="00204D3A" w:rsidP="00D877C6">
      <w:pPr>
        <w:pStyle w:val="Styl1"/>
      </w:pPr>
      <w:r w:rsidRPr="00204D3A">
        <w:t>Zmiana i wycofanie oferty</w:t>
      </w:r>
    </w:p>
    <w:p w14:paraId="33CBA4F3" w14:textId="77777777" w:rsidR="00F40506" w:rsidRPr="002B1AC9" w:rsidRDefault="00F40506" w:rsidP="001E6E20">
      <w:pPr>
        <w:pStyle w:val="Styl1beznr"/>
        <w:ind w:left="0"/>
        <w:rPr>
          <w:rFonts w:eastAsia="Calibri"/>
          <w:color w:val="000000"/>
        </w:rPr>
      </w:pPr>
      <w:r w:rsidRPr="00D2442C">
        <w:t xml:space="preserve">Wykonawca może przed upływem terminu do składania ofert zmienić lub wycofać ofertę. </w:t>
      </w:r>
      <w:r w:rsidR="00A441AC" w:rsidRPr="00D2442C">
        <w:t>W przypadku zmiany lub wycofania oferty należy ją opisać odpowiednio adnotacją: Oferta zmieniona albo Oferta wycofana</w:t>
      </w:r>
      <w:r w:rsidR="00827EA6" w:rsidRPr="008E698B">
        <w:t>.</w:t>
      </w:r>
    </w:p>
    <w:p w14:paraId="20C91C9E" w14:textId="77777777" w:rsidR="00990FF3" w:rsidRDefault="00990FF3" w:rsidP="00D877C6">
      <w:pPr>
        <w:pStyle w:val="Styl1"/>
      </w:pPr>
      <w:r>
        <w:t>Ochrona danych osobowych</w:t>
      </w:r>
    </w:p>
    <w:p w14:paraId="4490636B" w14:textId="77777777" w:rsidR="001E6E20" w:rsidRPr="009E2D93" w:rsidRDefault="001E6E20" w:rsidP="00F84422">
      <w:pPr>
        <w:numPr>
          <w:ilvl w:val="1"/>
          <w:numId w:val="13"/>
        </w:numPr>
        <w:spacing w:line="259" w:lineRule="auto"/>
        <w:ind w:left="709" w:hanging="709"/>
        <w:rPr>
          <w:rFonts w:eastAsiaTheme="minorHAnsi" w:cs="Arial"/>
          <w:sz w:val="20"/>
          <w:szCs w:val="20"/>
          <w:lang w:eastAsia="en-US"/>
        </w:rPr>
      </w:pPr>
      <w:r w:rsidRPr="009E2D93">
        <w:rPr>
          <w:rFonts w:eastAsiaTheme="minorHAnsi" w:cs="Arial"/>
          <w:sz w:val="20"/>
          <w:szCs w:val="20"/>
          <w:u w:val="single"/>
          <w:lang w:eastAsia="en-US"/>
        </w:rPr>
        <w:t>Wykonawca będący osobą fizyczną</w:t>
      </w:r>
      <w:r w:rsidRPr="009E2D93">
        <w:rPr>
          <w:rFonts w:eastAsiaTheme="minorHAnsi" w:cs="Arial"/>
          <w:sz w:val="20"/>
          <w:szCs w:val="20"/>
          <w:lang w:eastAsia="en-US"/>
        </w:rPr>
        <w:t>, przystępując do postępowania potwierdza, że jest świadomy tego, że:</w:t>
      </w:r>
    </w:p>
    <w:p w14:paraId="7242E685" w14:textId="77777777" w:rsidR="001E6E20" w:rsidRPr="009E2D93" w:rsidRDefault="001E6E20" w:rsidP="00F84422">
      <w:pPr>
        <w:numPr>
          <w:ilvl w:val="2"/>
          <w:numId w:val="13"/>
        </w:numPr>
        <w:spacing w:line="259" w:lineRule="auto"/>
        <w:ind w:left="1560" w:hanging="840"/>
        <w:rPr>
          <w:rFonts w:eastAsiaTheme="minorHAnsi" w:cs="Arial"/>
          <w:sz w:val="20"/>
          <w:szCs w:val="20"/>
          <w:lang w:eastAsia="en-US"/>
        </w:rPr>
      </w:pPr>
      <w:r w:rsidRPr="009E2D93">
        <w:rPr>
          <w:rFonts w:eastAsiaTheme="minorHAnsi" w:cs="Arial"/>
          <w:sz w:val="20"/>
          <w:szCs w:val="20"/>
          <w:lang w:val="cs-CZ" w:eastAsia="en-US"/>
        </w:rPr>
        <w:t>Administratorem Państwa danych osobowych jest  ORLEN S.A. z siedzibą w Płocku, ul. Chemików 7 (dalej:  ORLEN S.A.).</w:t>
      </w:r>
    </w:p>
    <w:p w14:paraId="0B9276AE" w14:textId="77777777" w:rsidR="001E6E20" w:rsidRPr="009E2D93" w:rsidRDefault="001E6E20" w:rsidP="00F84422">
      <w:pPr>
        <w:numPr>
          <w:ilvl w:val="2"/>
          <w:numId w:val="13"/>
        </w:numPr>
        <w:spacing w:line="259" w:lineRule="auto"/>
        <w:ind w:left="1560" w:hanging="840"/>
        <w:rPr>
          <w:rFonts w:eastAsiaTheme="minorHAnsi" w:cs="Arial"/>
          <w:sz w:val="20"/>
          <w:szCs w:val="20"/>
          <w:lang w:eastAsia="en-US"/>
        </w:rPr>
      </w:pPr>
      <w:r w:rsidRPr="009E2D93">
        <w:rPr>
          <w:rFonts w:eastAsiaTheme="minorHAnsi" w:cs="Arial"/>
          <w:sz w:val="20"/>
          <w:szCs w:val="20"/>
          <w:lang w:val="cs-CZ" w:eastAsia="en-US"/>
        </w:rPr>
        <w:t>Kontaktowe numery telefonów do administratora danych: (24) 256 00 00, (24) 365 00 00, (22) 778 00 00. Z Administratorem danych możecie Państwo skontaktować się także: </w:t>
      </w:r>
    </w:p>
    <w:p w14:paraId="0CDF9627" w14:textId="77777777" w:rsidR="001E6E20" w:rsidRPr="009E2D93" w:rsidRDefault="001E6E20" w:rsidP="00F84422">
      <w:pPr>
        <w:numPr>
          <w:ilvl w:val="0"/>
          <w:numId w:val="28"/>
        </w:numPr>
        <w:spacing w:line="259" w:lineRule="auto"/>
        <w:ind w:left="1843" w:hanging="283"/>
        <w:rPr>
          <w:rFonts w:eastAsiaTheme="minorHAnsi" w:cs="Arial"/>
          <w:sz w:val="20"/>
          <w:szCs w:val="20"/>
          <w:lang w:val="cs-CZ" w:eastAsia="en-US"/>
        </w:rPr>
      </w:pPr>
      <w:r w:rsidRPr="009E2D93">
        <w:rPr>
          <w:rFonts w:eastAsiaTheme="minorHAnsi" w:cs="Arial"/>
          <w:sz w:val="20"/>
          <w:szCs w:val="20"/>
          <w:lang w:val="cs-CZ" w:eastAsia="en-US"/>
        </w:rPr>
        <w:t>listownie na adres: ul. Chemików 7; 09-411 Płock,</w:t>
      </w:r>
    </w:p>
    <w:p w14:paraId="78901EB2" w14:textId="77777777" w:rsidR="001E6E20" w:rsidRPr="009E2D93" w:rsidRDefault="001E6E20" w:rsidP="00F84422">
      <w:pPr>
        <w:numPr>
          <w:ilvl w:val="0"/>
          <w:numId w:val="28"/>
        </w:numPr>
        <w:spacing w:line="259" w:lineRule="auto"/>
        <w:ind w:left="1843" w:hanging="283"/>
        <w:rPr>
          <w:rFonts w:eastAsiaTheme="minorHAnsi" w:cs="Arial"/>
          <w:sz w:val="20"/>
          <w:szCs w:val="20"/>
          <w:lang w:val="cs-CZ" w:eastAsia="en-US"/>
        </w:rPr>
      </w:pPr>
      <w:r w:rsidRPr="009E2D93">
        <w:rPr>
          <w:rFonts w:eastAsiaTheme="minorHAnsi" w:cs="Arial"/>
          <w:sz w:val="20"/>
          <w:szCs w:val="20"/>
          <w:lang w:val="cs-CZ" w:eastAsia="en-US"/>
        </w:rPr>
        <w:t>przez e-mail: daneosobowe@orlen.pl.</w:t>
      </w:r>
    </w:p>
    <w:p w14:paraId="4BF68C46" w14:textId="77777777" w:rsidR="001E6E20" w:rsidRPr="009E2D93" w:rsidRDefault="001E6E20" w:rsidP="00F84422">
      <w:pPr>
        <w:numPr>
          <w:ilvl w:val="2"/>
          <w:numId w:val="13"/>
        </w:numPr>
        <w:spacing w:line="259" w:lineRule="auto"/>
        <w:ind w:left="1560" w:hanging="840"/>
        <w:rPr>
          <w:rFonts w:eastAsiaTheme="minorHAnsi" w:cs="Arial"/>
          <w:sz w:val="20"/>
          <w:szCs w:val="20"/>
          <w:lang w:eastAsia="en-US"/>
        </w:rPr>
      </w:pPr>
      <w:r w:rsidRPr="009E2D93">
        <w:rPr>
          <w:rFonts w:eastAsiaTheme="minorHAnsi" w:cs="Arial"/>
          <w:sz w:val="20"/>
          <w:szCs w:val="20"/>
          <w:lang w:val="cs-CZ" w:eastAsia="en-US"/>
        </w:rPr>
        <w:t xml:space="preserve">Do kontaktu z Inspektorem ochrony danych w  ORLEN S.A. służy następujący adres email: </w:t>
      </w:r>
      <w:r w:rsidR="00615F84">
        <w:fldChar w:fldCharType="begin"/>
      </w:r>
      <w:r w:rsidR="00615F84">
        <w:instrText xml:space="preserve"> HYPERLINK "mailto:daneosobowe@orlen.pl" </w:instrText>
      </w:r>
      <w:r w:rsidR="00615F84">
        <w:fldChar w:fldCharType="separate"/>
      </w:r>
      <w:r w:rsidRPr="009E2D93">
        <w:rPr>
          <w:rFonts w:eastAsiaTheme="minorHAnsi" w:cs="Arial"/>
          <w:i/>
          <w:iCs/>
          <w:color w:val="0000FF" w:themeColor="hyperlink"/>
          <w:sz w:val="20"/>
          <w:szCs w:val="20"/>
          <w:u w:val="single"/>
          <w:lang w:val="cs-CZ" w:eastAsia="en-US"/>
        </w:rPr>
        <w:t>daneosobowe@orlen.pl</w:t>
      </w:r>
      <w:r w:rsidR="00615F84">
        <w:rPr>
          <w:rFonts w:eastAsiaTheme="minorHAnsi" w:cs="Arial"/>
          <w:i/>
          <w:iCs/>
          <w:color w:val="0000FF" w:themeColor="hyperlink"/>
          <w:sz w:val="20"/>
          <w:szCs w:val="20"/>
          <w:u w:val="single"/>
          <w:lang w:val="cs-CZ" w:eastAsia="en-US"/>
        </w:rPr>
        <w:fldChar w:fldCharType="end"/>
      </w:r>
      <w:r w:rsidRPr="009E2D93">
        <w:rPr>
          <w:rFonts w:eastAsiaTheme="minorHAnsi" w:cs="Arial"/>
          <w:sz w:val="20"/>
          <w:szCs w:val="20"/>
          <w:lang w:val="cs-CZ" w:eastAsia="en-US"/>
        </w:rPr>
        <w:t xml:space="preserve">. </w:t>
      </w:r>
      <w:r w:rsidRPr="009E2D93">
        <w:rPr>
          <w:rFonts w:eastAsiaTheme="minorHAnsi" w:cs="Arial"/>
          <w:sz w:val="20"/>
          <w:szCs w:val="20"/>
          <w:lang w:eastAsia="en-US"/>
        </w:rPr>
        <w:t xml:space="preserve">Z Inspektorem ochrony danych można skontaktować się także pisemnie na adres siedziby  ORLEN S.A., wskazany w pkt 1, z dopiskiem „Inspektor Ochrony Danych“. Dane dot. Inspektora Ochrony Danych dostępne są również na stronie </w:t>
      </w:r>
      <w:hyperlink r:id="rId15" w:history="1">
        <w:r w:rsidRPr="009E2D93">
          <w:rPr>
            <w:rFonts w:eastAsiaTheme="minorHAnsi" w:cs="Arial"/>
            <w:i/>
            <w:iCs/>
            <w:color w:val="0000FF" w:themeColor="hyperlink"/>
            <w:sz w:val="20"/>
            <w:szCs w:val="20"/>
            <w:u w:val="single"/>
            <w:lang w:eastAsia="en-US"/>
          </w:rPr>
          <w:t>www.orlen.pl</w:t>
        </w:r>
      </w:hyperlink>
      <w:r w:rsidRPr="009E2D93">
        <w:rPr>
          <w:rFonts w:eastAsiaTheme="minorHAnsi" w:cs="Arial"/>
          <w:sz w:val="20"/>
          <w:szCs w:val="20"/>
          <w:lang w:eastAsia="en-US"/>
        </w:rPr>
        <w:t xml:space="preserve"> w zakładce „Kontakt”.</w:t>
      </w:r>
    </w:p>
    <w:p w14:paraId="4C702BC7" w14:textId="77777777" w:rsidR="001E6E20" w:rsidRPr="009E2D93" w:rsidRDefault="001E6E20" w:rsidP="00F84422">
      <w:pPr>
        <w:numPr>
          <w:ilvl w:val="2"/>
          <w:numId w:val="13"/>
        </w:numPr>
        <w:spacing w:line="259" w:lineRule="auto"/>
        <w:ind w:left="1560" w:hanging="840"/>
        <w:rPr>
          <w:rFonts w:eastAsiaTheme="minorHAnsi" w:cs="Arial"/>
          <w:sz w:val="20"/>
          <w:szCs w:val="20"/>
          <w:lang w:eastAsia="en-US"/>
        </w:rPr>
      </w:pPr>
      <w:r w:rsidRPr="009E2D93">
        <w:rPr>
          <w:rFonts w:eastAsiaTheme="minorHAnsi" w:cs="Arial"/>
          <w:sz w:val="20"/>
          <w:szCs w:val="20"/>
          <w:lang w:eastAsia="en-US"/>
        </w:rPr>
        <w:t>Pani/Pana dane osobowe w niezbędnym zakresie będą przetwarzane:</w:t>
      </w:r>
    </w:p>
    <w:p w14:paraId="064C3CAD" w14:textId="77777777" w:rsidR="001E6E20" w:rsidRPr="009E2D93" w:rsidRDefault="001E6E20" w:rsidP="00F84422">
      <w:pPr>
        <w:numPr>
          <w:ilvl w:val="3"/>
          <w:numId w:val="13"/>
        </w:numPr>
        <w:spacing w:line="259" w:lineRule="auto"/>
        <w:ind w:left="2552" w:hanging="992"/>
        <w:rPr>
          <w:rFonts w:eastAsiaTheme="minorHAnsi" w:cs="Arial"/>
          <w:sz w:val="20"/>
          <w:szCs w:val="20"/>
          <w:lang w:eastAsia="en-US"/>
        </w:rPr>
      </w:pPr>
      <w:r w:rsidRPr="009E2D93">
        <w:rPr>
          <w:rFonts w:eastAsiaTheme="minorHAnsi" w:cs="Arial"/>
          <w:sz w:val="20"/>
          <w:szCs w:val="20"/>
          <w:lang w:eastAsia="en-US"/>
        </w:rPr>
        <w:t>w celu rozpatrzenia oferty oraz wykonania umowy (jeśli zostanie ona zawarta) – podstawą prawną jest niezbędność przetwarzania do wykonania umowy, której jest Pani/Pan stroną lub podjęcie na Pani/Pana żądanie działań przed zawarciem umowy (art. 6 ust. 1 lit. b Rozporządzenia ogólnego o ochronie danych osobowych 2016/679 – RODO);</w:t>
      </w:r>
    </w:p>
    <w:p w14:paraId="35C061FC" w14:textId="77777777" w:rsidR="001E6E20" w:rsidRPr="009E2D93" w:rsidRDefault="001E6E20" w:rsidP="00F84422">
      <w:pPr>
        <w:numPr>
          <w:ilvl w:val="3"/>
          <w:numId w:val="13"/>
        </w:numPr>
        <w:spacing w:line="259" w:lineRule="auto"/>
        <w:ind w:left="2552" w:hanging="992"/>
        <w:rPr>
          <w:rFonts w:eastAsiaTheme="minorHAnsi" w:cs="Arial"/>
          <w:sz w:val="20"/>
          <w:szCs w:val="20"/>
          <w:lang w:eastAsia="en-US"/>
        </w:rPr>
      </w:pPr>
      <w:r w:rsidRPr="009E2D93">
        <w:rPr>
          <w:rFonts w:eastAsiaTheme="minorHAnsi" w:cs="Arial"/>
          <w:sz w:val="20"/>
          <w:szCs w:val="20"/>
          <w:lang w:eastAsia="en-US"/>
        </w:rPr>
        <w:t>dla celów wypełnienia obowiązków prawnych ciążących na  ORLEN S.A. na podstawie powszechnie obowiązujących przepisów prawa, w tym w szczególności przepisów z zakresu rachunkowości i prawa podatkowego – podstawą prawną przetwarzania jest art. 6 ust. 1 lit. c RODO;</w:t>
      </w:r>
    </w:p>
    <w:p w14:paraId="307BCFAC" w14:textId="77777777" w:rsidR="001E6E20" w:rsidRPr="009E2D93" w:rsidRDefault="001E6E20" w:rsidP="00F84422">
      <w:pPr>
        <w:numPr>
          <w:ilvl w:val="3"/>
          <w:numId w:val="13"/>
        </w:numPr>
        <w:spacing w:line="259" w:lineRule="auto"/>
        <w:ind w:left="2552" w:hanging="992"/>
        <w:rPr>
          <w:rFonts w:eastAsiaTheme="minorHAnsi" w:cs="Arial"/>
          <w:sz w:val="20"/>
          <w:szCs w:val="20"/>
          <w:lang w:eastAsia="en-US"/>
        </w:rPr>
      </w:pPr>
      <w:r w:rsidRPr="009E2D93">
        <w:rPr>
          <w:rFonts w:eastAsiaTheme="minorHAnsi" w:cs="Arial"/>
          <w:sz w:val="20"/>
          <w:szCs w:val="20"/>
          <w:lang w:eastAsia="en-US"/>
        </w:rPr>
        <w:t>w celu dokonania oceny współpracy na podstawie zawartej z Panią/Panem umowy (w przypadku jej zawarcia) – podstawą prawną przetwarzania jest prawnie uzasadniony interes  ORLEN S.A. (art. 6 ust. 1 lit. f RODO); prawnie uzasadniony interes polega na umożliwieniu  ORLEN S.A. dokonywania okresowej oceny współpracy z kontrahentami  ORLEN S.A., m.in. z punktu widzenia terminowości realizacji umowy i jakości świadczonej usługi/dostawy;</w:t>
      </w:r>
    </w:p>
    <w:p w14:paraId="18DACC22" w14:textId="77777777" w:rsidR="001E6E20" w:rsidRPr="009E2D93" w:rsidRDefault="001E6E20" w:rsidP="00F84422">
      <w:pPr>
        <w:numPr>
          <w:ilvl w:val="3"/>
          <w:numId w:val="13"/>
        </w:numPr>
        <w:spacing w:line="259" w:lineRule="auto"/>
        <w:ind w:left="2552" w:hanging="992"/>
        <w:rPr>
          <w:rFonts w:eastAsiaTheme="minorHAnsi" w:cs="Arial"/>
          <w:sz w:val="20"/>
          <w:szCs w:val="20"/>
          <w:lang w:eastAsia="en-US"/>
        </w:rPr>
      </w:pPr>
      <w:r w:rsidRPr="009E2D93">
        <w:rPr>
          <w:rFonts w:eastAsiaTheme="minorHAnsi" w:cs="Arial"/>
          <w:sz w:val="20"/>
          <w:szCs w:val="20"/>
          <w:lang w:eastAsia="en-US"/>
        </w:rPr>
        <w:t>w celu ewentualnego ustalenia lub dochodzenia roszczeń lub obrony przed roszczeniami – podstawą prawną przetwarzania jest prawnie uzasadniony interes  ORLEN S.A. (art. 6 ust. 1 lit. f RODO); prawnie uzasadniony interes polega na umożliwieniu  ORLEN S.A. dochodzenia lub obrony przed roszczeniami związanymi z prowadzonym postępowaniem o udzielenie zamówienia i wykonaniem umowy.</w:t>
      </w:r>
    </w:p>
    <w:p w14:paraId="1CD5F53E" w14:textId="77777777" w:rsidR="001E6E20" w:rsidRPr="009E2D93" w:rsidRDefault="001E6E20" w:rsidP="00F84422">
      <w:pPr>
        <w:spacing w:line="259" w:lineRule="auto"/>
        <w:ind w:left="1560"/>
        <w:rPr>
          <w:rFonts w:eastAsiaTheme="minorHAnsi" w:cs="Arial"/>
          <w:sz w:val="20"/>
          <w:szCs w:val="20"/>
          <w:lang w:eastAsia="en-US"/>
        </w:rPr>
      </w:pPr>
      <w:r w:rsidRPr="009E2D93">
        <w:rPr>
          <w:rFonts w:cs="Arial"/>
          <w:sz w:val="20"/>
          <w:szCs w:val="20"/>
        </w:rPr>
        <w:t>W przypadku przesyłania przez Wykonawcę dokumentów elektronicznych do Zamawiającego za pośrednictwem Platformy Elektronicznego Fakturowania, Zamawiający otrzyma z tej platformy dane osobowe Wykonawcy zawarte w przesyłanych dokumentach.</w:t>
      </w:r>
    </w:p>
    <w:p w14:paraId="572E0A89" w14:textId="77777777" w:rsidR="001E6E20" w:rsidRPr="009E2D93" w:rsidRDefault="001E6E20" w:rsidP="00F84422">
      <w:pPr>
        <w:numPr>
          <w:ilvl w:val="2"/>
          <w:numId w:val="13"/>
        </w:numPr>
        <w:spacing w:line="259" w:lineRule="auto"/>
        <w:ind w:left="1560" w:hanging="851"/>
        <w:rPr>
          <w:rFonts w:eastAsiaTheme="minorHAnsi" w:cs="Arial"/>
          <w:b/>
          <w:bCs/>
          <w:sz w:val="20"/>
          <w:szCs w:val="20"/>
          <w:lang w:eastAsia="en-US"/>
        </w:rPr>
      </w:pPr>
      <w:r w:rsidRPr="009E2D93">
        <w:rPr>
          <w:rFonts w:eastAsiaTheme="minorHAnsi" w:cs="Arial"/>
          <w:sz w:val="20"/>
          <w:szCs w:val="20"/>
          <w:lang w:eastAsia="en-US"/>
        </w:rPr>
        <w:t xml:space="preserve">Pani/Pana dane osobowe będą przekazywane dostawcom systemów informatycznych i usług IT, podmiotom świadczącym na rzecz  ORLEN S.A. usługi </w:t>
      </w:r>
      <w:r w:rsidRPr="009E2D93">
        <w:rPr>
          <w:rFonts w:eastAsiaTheme="minorHAnsi" w:cs="Arial"/>
          <w:sz w:val="20"/>
          <w:szCs w:val="20"/>
          <w:lang w:eastAsia="en-US"/>
        </w:rPr>
        <w:lastRenderedPageBreak/>
        <w:t>niezbędne do wykonania umowy, takie jak w szczególności usługi księgowe i prawne. W stosowanych przypadkach dane osobowe będą także przekazywane podmiotom uzyskującym dostęp do danych w oparciu o obowiązujące przepisy prawa, w zakresie przewidzianym przez te przepisy.</w:t>
      </w:r>
    </w:p>
    <w:p w14:paraId="1C5720C2" w14:textId="77777777" w:rsidR="001E6E20" w:rsidRPr="009E2D93" w:rsidRDefault="001E6E20" w:rsidP="00F84422">
      <w:pPr>
        <w:numPr>
          <w:ilvl w:val="2"/>
          <w:numId w:val="13"/>
        </w:numPr>
        <w:spacing w:line="259" w:lineRule="auto"/>
        <w:ind w:left="1560" w:hanging="851"/>
        <w:rPr>
          <w:rFonts w:eastAsiaTheme="minorHAnsi" w:cs="Arial"/>
          <w:b/>
          <w:bCs/>
          <w:sz w:val="20"/>
          <w:szCs w:val="20"/>
          <w:lang w:eastAsia="en-US"/>
        </w:rPr>
      </w:pPr>
      <w:r w:rsidRPr="009E2D93">
        <w:rPr>
          <w:rFonts w:eastAsiaTheme="minorHAnsi" w:cs="Arial"/>
          <w:sz w:val="20"/>
          <w:szCs w:val="20"/>
          <w:lang w:eastAsia="en-US"/>
        </w:rPr>
        <w:t>Pani/Pana dane osobowe będą przetwarzane przez okres niezbędny do przeprowadzenia postępowania o udzielenie zamówienia. Okres przetwarzania może zostać przedłużony o okres wykonywania umowy (w r</w:t>
      </w:r>
      <w:r>
        <w:rPr>
          <w:rFonts w:eastAsiaTheme="minorHAnsi" w:cs="Arial"/>
          <w:sz w:val="20"/>
          <w:szCs w:val="20"/>
          <w:lang w:eastAsia="en-US"/>
        </w:rPr>
        <w:t>azie wyboru złożonej oferty), a </w:t>
      </w:r>
      <w:r w:rsidRPr="009E2D93">
        <w:rPr>
          <w:rFonts w:eastAsiaTheme="minorHAnsi" w:cs="Arial"/>
          <w:sz w:val="20"/>
          <w:szCs w:val="20"/>
          <w:lang w:eastAsia="en-US"/>
        </w:rPr>
        <w:t xml:space="preserve">także o okres przedawnienia roszczeń, jeżeli przetwarzanie danych osobowych będzie niezbędne dla dochodzenia ewentualnych roszczeń lub obrony przed takimi roszczeniami przez  ORLEN S.A.. Po tym okresie Pani/Pana dane osobowe będą przetwarzane jedynie w zakresie i przez okres wynikający z przepisów prawa, w szczególności przepisów o rachunkowości. </w:t>
      </w:r>
    </w:p>
    <w:p w14:paraId="55907709" w14:textId="77777777" w:rsidR="001E6E20" w:rsidRPr="009E2D93" w:rsidRDefault="001E6E20" w:rsidP="00F84422">
      <w:pPr>
        <w:numPr>
          <w:ilvl w:val="2"/>
          <w:numId w:val="13"/>
        </w:numPr>
        <w:spacing w:line="259" w:lineRule="auto"/>
        <w:ind w:left="1560" w:hanging="851"/>
        <w:rPr>
          <w:rFonts w:eastAsiaTheme="minorHAnsi" w:cs="Arial"/>
          <w:b/>
          <w:bCs/>
          <w:sz w:val="20"/>
          <w:szCs w:val="20"/>
          <w:lang w:eastAsia="en-US"/>
        </w:rPr>
      </w:pPr>
      <w:r w:rsidRPr="009E2D93">
        <w:rPr>
          <w:rFonts w:eastAsiaTheme="minorHAnsi" w:cs="Arial"/>
          <w:sz w:val="20"/>
          <w:szCs w:val="20"/>
          <w:lang w:eastAsia="en-US"/>
        </w:rPr>
        <w:t>Przysługuje Pani/Panu prawo dostępu do treści danych oraz żądania ich sprostowania, usunięcia, ograniczenia przetwarzania, prawo do przenoszenia danych oraz prawo wniesienia sprzeciwu względem przetwarzania danych.</w:t>
      </w:r>
    </w:p>
    <w:p w14:paraId="223375D4" w14:textId="77777777" w:rsidR="001E6E20" w:rsidRPr="009E2D93" w:rsidRDefault="001E6E20" w:rsidP="00F84422">
      <w:pPr>
        <w:numPr>
          <w:ilvl w:val="2"/>
          <w:numId w:val="13"/>
        </w:numPr>
        <w:spacing w:line="259" w:lineRule="auto"/>
        <w:ind w:left="1560" w:hanging="851"/>
        <w:rPr>
          <w:rFonts w:eastAsiaTheme="minorHAnsi" w:cs="Arial"/>
          <w:b/>
          <w:bCs/>
          <w:sz w:val="20"/>
          <w:szCs w:val="20"/>
          <w:lang w:eastAsia="en-US"/>
        </w:rPr>
      </w:pPr>
      <w:r w:rsidRPr="009E2D93">
        <w:rPr>
          <w:rFonts w:eastAsiaTheme="minorHAnsi" w:cs="Arial"/>
          <w:sz w:val="20"/>
          <w:szCs w:val="20"/>
          <w:lang w:eastAsia="en-US"/>
        </w:rPr>
        <w:t xml:space="preserve">Przysługuje Pani/Panu prawo wniesienia sprzeciwu względem przetwarzania danych osobowych w celach określonych w pkt 26.1.4.3. – 26.1.4.4. powyżej, z przyczyn związanych z Pani/Pana szczególną sytuacją. </w:t>
      </w:r>
    </w:p>
    <w:p w14:paraId="2B3C0C86" w14:textId="77777777" w:rsidR="001E6E20" w:rsidRPr="009E2D93" w:rsidRDefault="001E6E20" w:rsidP="00F84422">
      <w:pPr>
        <w:numPr>
          <w:ilvl w:val="2"/>
          <w:numId w:val="13"/>
        </w:numPr>
        <w:spacing w:line="259" w:lineRule="auto"/>
        <w:ind w:left="1560" w:hanging="851"/>
        <w:rPr>
          <w:rFonts w:eastAsiaTheme="minorHAnsi" w:cs="Arial"/>
          <w:sz w:val="20"/>
          <w:szCs w:val="20"/>
          <w:lang w:eastAsia="en-US"/>
        </w:rPr>
      </w:pPr>
      <w:r w:rsidRPr="009E2D93">
        <w:rPr>
          <w:rFonts w:eastAsiaTheme="minorHAnsi" w:cs="Arial"/>
          <w:sz w:val="20"/>
          <w:szCs w:val="20"/>
          <w:lang w:eastAsia="en-US"/>
        </w:rPr>
        <w:t>Przysługuje Pani/Panu także prawo wniesienia skargi do organu nadzorczego zajmującego się ochroną danych osobowych (Prezes Urzędu Ochrony Danych Osobowych), gdy uzna Pani/Pan, że przetwarzanie Pani/Pana danych osobowych narusza przepisy RODO.</w:t>
      </w:r>
    </w:p>
    <w:p w14:paraId="39B94799" w14:textId="77777777" w:rsidR="001E6E20" w:rsidRPr="009E2D93" w:rsidRDefault="001E6E20" w:rsidP="00F84422">
      <w:pPr>
        <w:numPr>
          <w:ilvl w:val="2"/>
          <w:numId w:val="13"/>
        </w:numPr>
        <w:spacing w:line="259" w:lineRule="auto"/>
        <w:ind w:left="1560" w:hanging="851"/>
        <w:rPr>
          <w:rFonts w:eastAsiaTheme="minorHAnsi" w:cs="Arial"/>
          <w:sz w:val="20"/>
          <w:szCs w:val="20"/>
          <w:lang w:eastAsia="en-US"/>
        </w:rPr>
      </w:pPr>
      <w:r w:rsidRPr="009E2D93">
        <w:rPr>
          <w:rFonts w:eastAsiaTheme="minorHAnsi" w:cs="Arial"/>
          <w:sz w:val="20"/>
          <w:szCs w:val="20"/>
          <w:lang w:eastAsia="en-US"/>
        </w:rPr>
        <w:t>Podanie danych jest wymagane przez  ORLEN S.A. w celu rozpatrzenia oferty oraz zawarcia i wykonania umowy. Brak podania danych będzie skutkował niemożliwością zawarcia i wykonania umowy</w:t>
      </w:r>
    </w:p>
    <w:p w14:paraId="13FC8709" w14:textId="77777777" w:rsidR="001E6E20" w:rsidRPr="009E2D93" w:rsidRDefault="001E6E20" w:rsidP="00F84422">
      <w:pPr>
        <w:numPr>
          <w:ilvl w:val="1"/>
          <w:numId w:val="13"/>
        </w:numPr>
        <w:spacing w:line="259" w:lineRule="auto"/>
        <w:ind w:left="709" w:hanging="709"/>
        <w:rPr>
          <w:rFonts w:eastAsiaTheme="minorHAnsi" w:cs="Arial"/>
          <w:sz w:val="20"/>
          <w:szCs w:val="20"/>
          <w:lang w:eastAsia="en-US"/>
        </w:rPr>
      </w:pPr>
      <w:r w:rsidRPr="009E2D93">
        <w:rPr>
          <w:rFonts w:eastAsiaTheme="minorHAnsi" w:cs="Arial"/>
          <w:sz w:val="20"/>
          <w:szCs w:val="20"/>
          <w:lang w:eastAsia="en-US"/>
        </w:rPr>
        <w:t>Wykonawca zobowiązany jest do poinformowania osób uprawnionych do jego reprezentacji, których dane osobowe zawarte są w jakimkolwiek załącz</w:t>
      </w:r>
      <w:r>
        <w:rPr>
          <w:rFonts w:eastAsiaTheme="minorHAnsi" w:cs="Arial"/>
          <w:sz w:val="20"/>
          <w:szCs w:val="20"/>
          <w:lang w:eastAsia="en-US"/>
        </w:rPr>
        <w:t>niku lub dokumencie składanym w </w:t>
      </w:r>
      <w:r w:rsidRPr="009E2D93">
        <w:rPr>
          <w:rFonts w:eastAsiaTheme="minorHAnsi" w:cs="Arial"/>
          <w:sz w:val="20"/>
          <w:szCs w:val="20"/>
          <w:lang w:eastAsia="en-US"/>
        </w:rPr>
        <w:t>postępowaniu (w szczególności w pełnomocnictwie), o przetwarzaniu ich danych osobowych przez Zamawiającego („</w:t>
      </w:r>
      <w:r w:rsidRPr="009E2D93">
        <w:rPr>
          <w:rFonts w:eastAsiaTheme="minorHAnsi" w:cs="Arial"/>
          <w:sz w:val="20"/>
          <w:szCs w:val="20"/>
          <w:u w:val="single"/>
          <w:lang w:eastAsia="en-US"/>
        </w:rPr>
        <w:t>Osoby uprawnione do reprezentacji Wykonawcy</w:t>
      </w:r>
      <w:r w:rsidRPr="009E2D93">
        <w:rPr>
          <w:rFonts w:eastAsiaTheme="minorHAnsi" w:cs="Arial"/>
          <w:sz w:val="20"/>
          <w:szCs w:val="20"/>
          <w:lang w:eastAsia="en-US"/>
        </w:rPr>
        <w:t>”). Wykonawca informuje te osoby, że:</w:t>
      </w:r>
    </w:p>
    <w:p w14:paraId="59D51E90" w14:textId="77777777" w:rsidR="001E6E20" w:rsidRPr="009E2D93" w:rsidRDefault="001E6E20" w:rsidP="00F84422">
      <w:pPr>
        <w:numPr>
          <w:ilvl w:val="2"/>
          <w:numId w:val="13"/>
        </w:numPr>
        <w:spacing w:line="259" w:lineRule="auto"/>
        <w:ind w:left="1560" w:hanging="851"/>
        <w:rPr>
          <w:rFonts w:eastAsiaTheme="minorHAnsi" w:cs="Arial"/>
          <w:b/>
          <w:sz w:val="20"/>
          <w:szCs w:val="20"/>
          <w:lang w:eastAsia="en-US"/>
        </w:rPr>
      </w:pPr>
      <w:r w:rsidRPr="009E2D93">
        <w:rPr>
          <w:rFonts w:eastAsiaTheme="minorHAnsi" w:cs="Arial"/>
          <w:sz w:val="20"/>
          <w:szCs w:val="20"/>
          <w:lang w:eastAsia="en-US"/>
        </w:rPr>
        <w:t>Administratorem Państwa danych osobowych jest ORLEN S.A. z siedzibą w Płocku, ul. Chemików 7 (dalej:  ORLEN S.A.).</w:t>
      </w:r>
    </w:p>
    <w:p w14:paraId="6002604A" w14:textId="77777777" w:rsidR="001E6E20" w:rsidRPr="009E2D93" w:rsidRDefault="001E6E20" w:rsidP="00F84422">
      <w:pPr>
        <w:numPr>
          <w:ilvl w:val="2"/>
          <w:numId w:val="13"/>
        </w:numPr>
        <w:spacing w:line="259" w:lineRule="auto"/>
        <w:ind w:left="1560" w:hanging="851"/>
        <w:rPr>
          <w:rFonts w:eastAsiaTheme="minorHAnsi" w:cs="Arial"/>
          <w:sz w:val="20"/>
          <w:szCs w:val="20"/>
          <w:lang w:eastAsia="en-US"/>
        </w:rPr>
      </w:pPr>
      <w:r w:rsidRPr="009E2D93">
        <w:rPr>
          <w:rFonts w:eastAsiaTheme="minorHAnsi" w:cs="Arial"/>
          <w:sz w:val="20"/>
          <w:szCs w:val="20"/>
          <w:lang w:eastAsia="en-US"/>
        </w:rPr>
        <w:t>Kontaktowe numery telefonów do administratora danych: (24) 256 00 00, (24) 365 00 00, (22) 778 00 00. Z Administratorem danych możecie Państwo skontaktować się także:</w:t>
      </w:r>
    </w:p>
    <w:p w14:paraId="5634D8E3" w14:textId="77777777" w:rsidR="001E6E20" w:rsidRPr="009E2D93" w:rsidRDefault="001E6E20" w:rsidP="00F84422">
      <w:pPr>
        <w:numPr>
          <w:ilvl w:val="0"/>
          <w:numId w:val="29"/>
        </w:numPr>
        <w:spacing w:line="259" w:lineRule="auto"/>
        <w:ind w:left="1843" w:hanging="283"/>
        <w:rPr>
          <w:rFonts w:eastAsiaTheme="minorHAnsi" w:cs="Arial"/>
          <w:sz w:val="20"/>
          <w:szCs w:val="20"/>
          <w:lang w:eastAsia="en-US"/>
        </w:rPr>
      </w:pPr>
      <w:r w:rsidRPr="009E2D93">
        <w:rPr>
          <w:rFonts w:eastAsiaTheme="minorHAnsi" w:cs="Arial"/>
          <w:sz w:val="20"/>
          <w:szCs w:val="20"/>
          <w:lang w:eastAsia="en-US"/>
        </w:rPr>
        <w:t>listownie na adres: ul. Chemików 7; 09-411 Płock,</w:t>
      </w:r>
    </w:p>
    <w:p w14:paraId="44716CC8" w14:textId="77777777" w:rsidR="001E6E20" w:rsidRPr="009E2D93" w:rsidRDefault="001E6E20" w:rsidP="00F84422">
      <w:pPr>
        <w:numPr>
          <w:ilvl w:val="0"/>
          <w:numId w:val="29"/>
        </w:numPr>
        <w:spacing w:line="259" w:lineRule="auto"/>
        <w:ind w:left="1843" w:hanging="283"/>
        <w:rPr>
          <w:rFonts w:eastAsiaTheme="minorHAnsi" w:cs="Arial"/>
          <w:sz w:val="20"/>
          <w:szCs w:val="20"/>
          <w:lang w:eastAsia="en-US"/>
        </w:rPr>
      </w:pPr>
      <w:r w:rsidRPr="009E2D93">
        <w:rPr>
          <w:rFonts w:eastAsiaTheme="minorHAnsi" w:cs="Arial"/>
          <w:sz w:val="20"/>
          <w:szCs w:val="20"/>
          <w:lang w:eastAsia="en-US"/>
        </w:rPr>
        <w:t>przez e-mail: daneosobowe@orlen.pl.</w:t>
      </w:r>
    </w:p>
    <w:p w14:paraId="4E671936" w14:textId="77777777" w:rsidR="001E6E20" w:rsidRPr="009E2D93" w:rsidRDefault="001E6E20" w:rsidP="00F84422">
      <w:pPr>
        <w:numPr>
          <w:ilvl w:val="2"/>
          <w:numId w:val="13"/>
        </w:numPr>
        <w:spacing w:line="259" w:lineRule="auto"/>
        <w:ind w:left="1560" w:hanging="851"/>
        <w:rPr>
          <w:rFonts w:eastAsiaTheme="minorHAnsi" w:cs="Arial"/>
          <w:b/>
          <w:sz w:val="20"/>
          <w:szCs w:val="20"/>
          <w:lang w:eastAsia="en-US"/>
        </w:rPr>
      </w:pPr>
      <w:r w:rsidRPr="009E2D93">
        <w:rPr>
          <w:rFonts w:eastAsiaTheme="minorHAnsi" w:cs="Arial"/>
          <w:sz w:val="20"/>
          <w:szCs w:val="20"/>
          <w:lang w:eastAsia="en-US"/>
        </w:rPr>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w:t>
      </w:r>
    </w:p>
    <w:p w14:paraId="643EFD50" w14:textId="77777777" w:rsidR="001E6E20" w:rsidRPr="009E2D93" w:rsidRDefault="001E6E20" w:rsidP="00F84422">
      <w:pPr>
        <w:numPr>
          <w:ilvl w:val="2"/>
          <w:numId w:val="13"/>
        </w:numPr>
        <w:spacing w:line="259" w:lineRule="auto"/>
        <w:ind w:left="1560" w:hanging="851"/>
        <w:rPr>
          <w:rFonts w:eastAsiaTheme="minorHAnsi" w:cs="Arial"/>
          <w:b/>
          <w:sz w:val="20"/>
          <w:szCs w:val="20"/>
          <w:lang w:eastAsia="en-US"/>
        </w:rPr>
      </w:pPr>
      <w:r w:rsidRPr="009E2D93">
        <w:rPr>
          <w:rFonts w:eastAsiaTheme="minorHAnsi" w:cs="Arial"/>
          <w:sz w:val="20"/>
          <w:szCs w:val="20"/>
          <w:lang w:eastAsia="en-US"/>
        </w:rPr>
        <w:t xml:space="preserve">Pani/Pana dane osobowe zostały udostępnione przez reprezentowany przez Panią/Pana podmiot uczestniczący w postępowaniu o udzielenie zamówienia oraz pozyskane przez Administratora z rejestrów publicznych (KRS, CEIDG). </w:t>
      </w:r>
    </w:p>
    <w:p w14:paraId="5F88D7F4" w14:textId="77777777" w:rsidR="001E6E20" w:rsidRPr="009E2D93" w:rsidRDefault="001E6E20" w:rsidP="00F84422">
      <w:pPr>
        <w:numPr>
          <w:ilvl w:val="2"/>
          <w:numId w:val="13"/>
        </w:numPr>
        <w:spacing w:line="259" w:lineRule="auto"/>
        <w:ind w:left="1560" w:hanging="851"/>
        <w:rPr>
          <w:rFonts w:eastAsiaTheme="minorHAnsi" w:cs="Arial"/>
          <w:b/>
          <w:sz w:val="20"/>
          <w:szCs w:val="20"/>
          <w:lang w:eastAsia="en-US"/>
        </w:rPr>
      </w:pPr>
      <w:r w:rsidRPr="009E2D93">
        <w:rPr>
          <w:rFonts w:eastAsiaTheme="minorHAnsi" w:cs="Arial"/>
          <w:sz w:val="20"/>
          <w:szCs w:val="20"/>
          <w:lang w:eastAsia="en-US"/>
        </w:rPr>
        <w:t xml:space="preserve">Zakres Pani/Pana danych osobowych przetwarzanych przez  ORLEN S.A. obejmuje: imię, nazwisko, stanowisko, reprezentowany podmiot, dane ujawnione w jawnych rejestrach, dane ujawnione w treści pełnomocnictwa (jeśli zostało ono Pani/Panu udzielone). </w:t>
      </w:r>
    </w:p>
    <w:p w14:paraId="1FD18914" w14:textId="77777777" w:rsidR="001E6E20" w:rsidRPr="009E2D93" w:rsidRDefault="001E6E20" w:rsidP="00F84422">
      <w:pPr>
        <w:numPr>
          <w:ilvl w:val="2"/>
          <w:numId w:val="13"/>
        </w:numPr>
        <w:spacing w:line="259" w:lineRule="auto"/>
        <w:ind w:left="1560" w:hanging="851"/>
        <w:rPr>
          <w:rFonts w:eastAsiaTheme="minorHAnsi" w:cs="Arial"/>
          <w:b/>
          <w:sz w:val="20"/>
          <w:szCs w:val="20"/>
          <w:lang w:eastAsia="en-US"/>
        </w:rPr>
      </w:pPr>
      <w:r w:rsidRPr="009E2D93">
        <w:rPr>
          <w:rFonts w:eastAsiaTheme="minorHAnsi" w:cs="Arial"/>
          <w:sz w:val="20"/>
          <w:szCs w:val="20"/>
          <w:lang w:eastAsia="en-US"/>
        </w:rPr>
        <w:t>Pani/Pana dane osobowe będą przetwarzane w celu:</w:t>
      </w:r>
    </w:p>
    <w:p w14:paraId="44848B26" w14:textId="77777777" w:rsidR="001E6E20" w:rsidRPr="009E2D93" w:rsidRDefault="001E6E20" w:rsidP="00F84422">
      <w:pPr>
        <w:numPr>
          <w:ilvl w:val="3"/>
          <w:numId w:val="13"/>
        </w:numPr>
        <w:spacing w:line="259" w:lineRule="auto"/>
        <w:ind w:left="2410" w:hanging="850"/>
        <w:rPr>
          <w:rFonts w:eastAsiaTheme="minorHAnsi" w:cs="Arial"/>
          <w:b/>
          <w:sz w:val="20"/>
          <w:szCs w:val="20"/>
          <w:lang w:eastAsia="en-US"/>
        </w:rPr>
      </w:pPr>
      <w:r w:rsidRPr="009E2D93">
        <w:rPr>
          <w:rFonts w:eastAsiaTheme="minorHAnsi" w:cs="Arial"/>
          <w:sz w:val="20"/>
          <w:szCs w:val="20"/>
          <w:lang w:eastAsia="en-US"/>
        </w:rPr>
        <w:t xml:space="preserve">przeprowadzenia postępowania o udzielenie zamówienia z udziałem reprezentowanego przez Panią/Pana podmiotu oraz – w razie wyboru złożonej przez ten podmiot oferty – zawarcia i wykonania umowy ze wskazanym podmiotem – podstawą prawną przetwarzania jest prawnie uzasadniony interes Administratora oraz tego podmiotu (art. 6 ust. 1 lit. f Rozporządzenia ogólnego o ochronie danych osobowych 2016/679 – </w:t>
      </w:r>
      <w:r w:rsidRPr="009E2D93">
        <w:rPr>
          <w:rFonts w:eastAsiaTheme="minorHAnsi" w:cs="Arial"/>
          <w:sz w:val="20"/>
          <w:szCs w:val="20"/>
          <w:lang w:eastAsia="en-US"/>
        </w:rPr>
        <w:lastRenderedPageBreak/>
        <w:t>RODO); prawnie uzasadniony interes polega na zapewnieniu wiarygodnej identyfikacji podmiotu ubiegającego się o udzielnie zamówienia i reprezentującej/</w:t>
      </w:r>
      <w:proofErr w:type="spellStart"/>
      <w:r w:rsidRPr="009E2D93">
        <w:rPr>
          <w:rFonts w:eastAsiaTheme="minorHAnsi" w:cs="Arial"/>
          <w:sz w:val="20"/>
          <w:szCs w:val="20"/>
          <w:lang w:eastAsia="en-US"/>
        </w:rPr>
        <w:t>ych</w:t>
      </w:r>
      <w:proofErr w:type="spellEnd"/>
      <w:r w:rsidRPr="009E2D93">
        <w:rPr>
          <w:rFonts w:eastAsiaTheme="minorHAnsi" w:cs="Arial"/>
          <w:sz w:val="20"/>
          <w:szCs w:val="20"/>
          <w:lang w:eastAsia="en-US"/>
        </w:rPr>
        <w:t xml:space="preserve"> ten podmiot osoby/osób;</w:t>
      </w:r>
    </w:p>
    <w:p w14:paraId="2BDB0434" w14:textId="77777777" w:rsidR="001E6E20" w:rsidRPr="009E2D93" w:rsidRDefault="001E6E20" w:rsidP="00F84422">
      <w:pPr>
        <w:numPr>
          <w:ilvl w:val="3"/>
          <w:numId w:val="13"/>
        </w:numPr>
        <w:spacing w:line="259" w:lineRule="auto"/>
        <w:ind w:left="2410" w:hanging="850"/>
        <w:rPr>
          <w:rFonts w:eastAsiaTheme="minorHAnsi" w:cs="Arial"/>
          <w:b/>
          <w:sz w:val="20"/>
          <w:szCs w:val="20"/>
          <w:lang w:eastAsia="en-US"/>
        </w:rPr>
      </w:pPr>
      <w:r w:rsidRPr="009E2D93">
        <w:rPr>
          <w:rFonts w:eastAsiaTheme="minorHAnsi" w:cs="Arial"/>
          <w:sz w:val="20"/>
          <w:szCs w:val="20"/>
          <w:lang w:eastAsia="en-US"/>
        </w:rPr>
        <w:t>ewentualnego ustalenia lub dochodzenia roszczeń lub obrony przed roszczeniami – podstawą prawną przetwarzania jest prawnie uzasadniony interes  ORLEN S.A. (art. 6 ust. 1 lit. f RODO); prawnie uzasadniony interes polega na umożliwieniu  ORLEN S.A. dochodzenia lub obrony przed roszczeniami.</w:t>
      </w:r>
    </w:p>
    <w:p w14:paraId="0C3CF8BD"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 xml:space="preserve">Pani/Pana dane osobowe mogą być przekazywane dostawcom systemów informatycznych i usług IT, podmiotom świadczącym na rzecz Administratora usługi niezbędne do przeprowadzenie postępowania i wykonania umowy zawartej z reprezentowanym przez Panią/Pana podmiotem, w tym usługi prawne, a w stosowanych przypadkach także podmiotom uprawnionym na podstawie przepisów powszechnie obowiązującego prawa. </w:t>
      </w:r>
    </w:p>
    <w:p w14:paraId="1A1F26D5"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Pani/Pana dane osobowe będą przetwarzane przez okres niezbędny do przeprowadzenia postępowania o udzielenie zamówienia. Okres przetwarzania może zostać przedłużony o okres wykonywania umowy (w razie wyboru złożonej o</w:t>
      </w:r>
      <w:r>
        <w:rPr>
          <w:rFonts w:eastAsiaTheme="minorHAnsi" w:cs="Arial"/>
          <w:sz w:val="20"/>
          <w:szCs w:val="20"/>
          <w:lang w:eastAsia="en-US"/>
        </w:rPr>
        <w:t>ferty), a </w:t>
      </w:r>
      <w:r w:rsidRPr="009E2D93">
        <w:rPr>
          <w:rFonts w:eastAsiaTheme="minorHAnsi" w:cs="Arial"/>
          <w:sz w:val="20"/>
          <w:szCs w:val="20"/>
          <w:lang w:eastAsia="en-US"/>
        </w:rPr>
        <w:t>także o okres przedawnienia roszczeń, jeżeli przetwarzanie danych osobowych będzie niezbędne dla dochodzenia ewentualnych roszczeń lub obrony przed takimi roszczeniami przez  ORLEN S.A.</w:t>
      </w:r>
    </w:p>
    <w:p w14:paraId="38216763"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Przysługuje Pani/Panu prawo dostępu do treści danych oraz żądania ich sprostowania, usunięcia, ograniczenia przetwarzania oraz prawo wniesienia sprzeciwu względem przetwarzania danych.</w:t>
      </w:r>
    </w:p>
    <w:p w14:paraId="748808AB"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Przysługuje Pani/Panu także prawo wniesienia skargi do organu nadzorczego zajmującego się ochroną danych osobowych (Prezes Urzędu Ochrony Danych Osobowych), gdy uzna Pani/Pan, że przetwarzanie Pani/Pana danych osobowych narusza przepisy RODO.</w:t>
      </w:r>
    </w:p>
    <w:p w14:paraId="21C181CF"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Przysługuje Pani/Panu prawo wniesienia sprzeciwu względem przetwarzania danych osobowych w celu określonym w pkt. 26.2.6 powyżej, z przyczyn zwi</w:t>
      </w:r>
      <w:r>
        <w:rPr>
          <w:rFonts w:eastAsiaTheme="minorHAnsi" w:cs="Arial"/>
          <w:sz w:val="20"/>
          <w:szCs w:val="20"/>
          <w:lang w:eastAsia="en-US"/>
        </w:rPr>
        <w:t>ązanych z </w:t>
      </w:r>
      <w:r w:rsidRPr="009E2D93">
        <w:rPr>
          <w:rFonts w:eastAsiaTheme="minorHAnsi" w:cs="Arial"/>
          <w:sz w:val="20"/>
          <w:szCs w:val="20"/>
          <w:lang w:eastAsia="en-US"/>
        </w:rPr>
        <w:t>Pani/Pana szczególną sytuacją.</w:t>
      </w:r>
    </w:p>
    <w:p w14:paraId="179D9514" w14:textId="77777777" w:rsidR="001E6E20" w:rsidRPr="009E2D93" w:rsidRDefault="001E6E20" w:rsidP="00F84422">
      <w:pPr>
        <w:numPr>
          <w:ilvl w:val="1"/>
          <w:numId w:val="13"/>
        </w:numPr>
        <w:spacing w:line="259" w:lineRule="auto"/>
        <w:ind w:left="709" w:hanging="709"/>
        <w:rPr>
          <w:rFonts w:eastAsiaTheme="minorHAnsi" w:cs="Arial"/>
          <w:b/>
          <w:sz w:val="20"/>
          <w:szCs w:val="20"/>
          <w:lang w:eastAsia="en-US"/>
        </w:rPr>
      </w:pPr>
      <w:r w:rsidRPr="009E2D93">
        <w:rPr>
          <w:rFonts w:eastAsiaTheme="minorHAnsi" w:cs="Arial"/>
          <w:b/>
          <w:sz w:val="20"/>
          <w:szCs w:val="20"/>
          <w:lang w:eastAsia="en-US"/>
        </w:rPr>
        <w:t>Wykonawca zobowiązany jest do poinformowania osób, których dane osobowe zawarte są w jakimkolwiek załączniku lub dokumencie składanym w postępowaniu, o przetwarzaniu ich danych osobowych przez Zamawiającego („</w:t>
      </w:r>
      <w:r w:rsidRPr="009E2D93">
        <w:rPr>
          <w:rFonts w:eastAsiaTheme="minorHAnsi" w:cs="Arial"/>
          <w:b/>
          <w:sz w:val="20"/>
          <w:szCs w:val="20"/>
          <w:u w:val="single"/>
          <w:lang w:eastAsia="en-US"/>
        </w:rPr>
        <w:t>Członkowie Personelu</w:t>
      </w:r>
      <w:r w:rsidRPr="009E2D93">
        <w:rPr>
          <w:rFonts w:eastAsiaTheme="minorHAnsi" w:cs="Arial"/>
          <w:b/>
          <w:sz w:val="20"/>
          <w:szCs w:val="20"/>
          <w:lang w:eastAsia="en-US"/>
        </w:rPr>
        <w:t>”). Wykonawca informuje te osoby, że:</w:t>
      </w:r>
    </w:p>
    <w:p w14:paraId="136CE08F" w14:textId="77777777" w:rsidR="001E6E20" w:rsidRPr="009E2D93" w:rsidRDefault="001E6E20" w:rsidP="00F84422">
      <w:pPr>
        <w:numPr>
          <w:ilvl w:val="2"/>
          <w:numId w:val="13"/>
        </w:numPr>
        <w:spacing w:line="259" w:lineRule="auto"/>
        <w:ind w:left="1560" w:hanging="840"/>
        <w:rPr>
          <w:rFonts w:eastAsiaTheme="minorHAnsi" w:cs="Arial"/>
          <w:sz w:val="20"/>
          <w:szCs w:val="20"/>
          <w:lang w:eastAsia="en-US"/>
        </w:rPr>
      </w:pPr>
      <w:r w:rsidRPr="009E2D93">
        <w:rPr>
          <w:rFonts w:eastAsiaTheme="minorHAnsi" w:cs="Arial"/>
          <w:sz w:val="20"/>
          <w:szCs w:val="20"/>
          <w:lang w:eastAsia="en-US"/>
        </w:rPr>
        <w:t>Administratorem Państwa danych osobowych jest  ORLEN S.A. z siedzibą w Płocku, ul. Chemików 7 (dalej:  ORLEN S.A.).</w:t>
      </w:r>
    </w:p>
    <w:p w14:paraId="52EF7B94" w14:textId="77777777" w:rsidR="001E6E20" w:rsidRPr="009E2D93" w:rsidRDefault="001E6E20" w:rsidP="00F84422">
      <w:pPr>
        <w:numPr>
          <w:ilvl w:val="2"/>
          <w:numId w:val="13"/>
        </w:numPr>
        <w:spacing w:line="259" w:lineRule="auto"/>
        <w:ind w:left="1560" w:hanging="840"/>
        <w:rPr>
          <w:rFonts w:eastAsiaTheme="minorHAnsi" w:cs="Arial"/>
          <w:sz w:val="20"/>
          <w:szCs w:val="20"/>
          <w:lang w:eastAsia="en-US"/>
        </w:rPr>
      </w:pPr>
      <w:r w:rsidRPr="009E2D93">
        <w:rPr>
          <w:rFonts w:eastAsiaTheme="minorHAnsi" w:cs="Arial"/>
          <w:sz w:val="20"/>
          <w:szCs w:val="20"/>
          <w:lang w:eastAsia="en-US"/>
        </w:rPr>
        <w:t>Kontaktowe numery telefonów do administratora danych: (24) 256 00 00, (24) 365 00 00, (22) 778 00 00. Z Administratorem danych możecie Państwo skontaktować się także:</w:t>
      </w:r>
    </w:p>
    <w:p w14:paraId="4864CE5B" w14:textId="77777777" w:rsidR="001E6E20" w:rsidRPr="009E2D93" w:rsidRDefault="001E6E20" w:rsidP="00F84422">
      <w:pPr>
        <w:numPr>
          <w:ilvl w:val="0"/>
          <w:numId w:val="30"/>
        </w:numPr>
        <w:spacing w:line="259" w:lineRule="auto"/>
        <w:ind w:left="1843" w:hanging="283"/>
        <w:rPr>
          <w:rFonts w:eastAsiaTheme="minorHAnsi" w:cs="Arial"/>
          <w:sz w:val="20"/>
          <w:szCs w:val="20"/>
          <w:lang w:eastAsia="en-US"/>
        </w:rPr>
      </w:pPr>
      <w:r w:rsidRPr="009E2D93">
        <w:rPr>
          <w:rFonts w:eastAsiaTheme="minorHAnsi" w:cs="Arial"/>
          <w:sz w:val="20"/>
          <w:szCs w:val="20"/>
          <w:lang w:eastAsia="en-US"/>
        </w:rPr>
        <w:t>listownie na adres: ul. Chemików 7; 09-411 Płock,</w:t>
      </w:r>
    </w:p>
    <w:p w14:paraId="5E4D60FC" w14:textId="77777777" w:rsidR="001E6E20" w:rsidRPr="009E2D93" w:rsidRDefault="001E6E20" w:rsidP="00F84422">
      <w:pPr>
        <w:numPr>
          <w:ilvl w:val="0"/>
          <w:numId w:val="30"/>
        </w:numPr>
        <w:spacing w:line="259" w:lineRule="auto"/>
        <w:ind w:left="1843" w:hanging="283"/>
        <w:rPr>
          <w:rFonts w:eastAsiaTheme="minorHAnsi" w:cs="Arial"/>
          <w:sz w:val="20"/>
          <w:szCs w:val="20"/>
          <w:lang w:eastAsia="en-US"/>
        </w:rPr>
      </w:pPr>
      <w:r w:rsidRPr="009E2D93">
        <w:rPr>
          <w:rFonts w:eastAsiaTheme="minorHAnsi" w:cs="Arial"/>
          <w:sz w:val="20"/>
          <w:szCs w:val="20"/>
          <w:lang w:eastAsia="en-US"/>
        </w:rPr>
        <w:t>przez e-mail: daneosobowe@orlen.pl.</w:t>
      </w:r>
    </w:p>
    <w:p w14:paraId="598E7AE9"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w:t>
      </w:r>
    </w:p>
    <w:p w14:paraId="4A0E34E7"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 xml:space="preserve">Dane osobowe Członka Personelu zostały udostępnione Zamawiającemu przez pracodawcę (podmiot zatrudniający) Członka Personelu, w związku z ubieganiem się o udzielenie zamówienia. </w:t>
      </w:r>
    </w:p>
    <w:p w14:paraId="1E107037"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 xml:space="preserve">Zakres przetwarzanych danych osobowych obejmuje: </w:t>
      </w:r>
      <w:r w:rsidRPr="009E2D93">
        <w:rPr>
          <w:rFonts w:eastAsiaTheme="minorHAnsi" w:cs="Arial"/>
          <w:b/>
          <w:sz w:val="20"/>
          <w:szCs w:val="20"/>
          <w:lang w:eastAsia="en-US"/>
        </w:rPr>
        <w:t xml:space="preserve">………………….………………. </w:t>
      </w:r>
    </w:p>
    <w:p w14:paraId="77ADAFD7" w14:textId="77777777" w:rsidR="001E6E20" w:rsidRPr="009E2D93" w:rsidRDefault="001E6E20" w:rsidP="00F84422">
      <w:pPr>
        <w:shd w:val="clear" w:color="auto" w:fill="FFFFFF"/>
        <w:autoSpaceDE w:val="0"/>
        <w:autoSpaceDN w:val="0"/>
        <w:adjustRightInd w:val="0"/>
        <w:spacing w:line="259" w:lineRule="auto"/>
        <w:ind w:left="1560"/>
        <w:rPr>
          <w:rFonts w:cs="Arial"/>
          <w:sz w:val="20"/>
          <w:szCs w:val="20"/>
        </w:rPr>
      </w:pPr>
      <w:r w:rsidRPr="009E2D93">
        <w:rPr>
          <w:rFonts w:cs="Arial"/>
          <w:sz w:val="20"/>
          <w:szCs w:val="20"/>
        </w:rPr>
        <w:t>[</w:t>
      </w:r>
      <w:r w:rsidRPr="009E2D93">
        <w:rPr>
          <w:rFonts w:cs="Arial"/>
          <w:i/>
          <w:sz w:val="20"/>
          <w:szCs w:val="20"/>
        </w:rPr>
        <w:t>pole uzupełnia Wykonawca wskazując kategorie danych osobowych Członka Personelu, które zostały przekazane Zamawiającemu, np. „imię, nazwisko, stanowisko, służbowe dane kontaktowe</w:t>
      </w:r>
      <w:r w:rsidRPr="009E2D93">
        <w:rPr>
          <w:rFonts w:cs="Arial"/>
          <w:sz w:val="20"/>
          <w:szCs w:val="20"/>
        </w:rPr>
        <w:t>”].</w:t>
      </w:r>
    </w:p>
    <w:p w14:paraId="5D3FBE58"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Dane osobowe Członka Personelu będą przetwarzane w celu:</w:t>
      </w:r>
    </w:p>
    <w:p w14:paraId="71761DE4" w14:textId="77777777" w:rsidR="001E6E20" w:rsidRPr="009E2D93" w:rsidRDefault="001E6E20" w:rsidP="00F84422">
      <w:pPr>
        <w:numPr>
          <w:ilvl w:val="3"/>
          <w:numId w:val="13"/>
        </w:numPr>
        <w:spacing w:line="259" w:lineRule="auto"/>
        <w:ind w:left="2410" w:hanging="850"/>
        <w:rPr>
          <w:rFonts w:eastAsiaTheme="minorHAnsi" w:cs="Arial"/>
          <w:b/>
          <w:sz w:val="20"/>
          <w:szCs w:val="20"/>
          <w:lang w:eastAsia="en-US"/>
        </w:rPr>
      </w:pPr>
      <w:r w:rsidRPr="009E2D93">
        <w:rPr>
          <w:rFonts w:eastAsiaTheme="minorHAnsi" w:cs="Arial"/>
          <w:sz w:val="20"/>
          <w:szCs w:val="20"/>
          <w:lang w:eastAsia="en-US"/>
        </w:rPr>
        <w:t xml:space="preserve">prowadzenia postępowania o udzielenie zamówienia, w tym wyboru najkorzystniejszej oferty, a w razie wyboru oferty – także wykonania umowy </w:t>
      </w:r>
      <w:r w:rsidRPr="009E2D93">
        <w:rPr>
          <w:rFonts w:eastAsiaTheme="minorHAnsi" w:cs="Arial"/>
          <w:sz w:val="20"/>
          <w:szCs w:val="20"/>
          <w:lang w:eastAsia="en-US"/>
        </w:rPr>
        <w:lastRenderedPageBreak/>
        <w:t>zawartej na skutek udzielonego zamówienia – podstawą prawną przetwarzania jest prawnie uzasadniony interes Zamawiającego oraz pracodawcy (podmiotu zatrudniającego) Członka Personelu (art. 6 ust. 1 lit. f Rozporządzenia ogólnego o ochronie danych osobowych 2016/679 – RODO); prawnie uzasadniony interes polega na umożliwieniu Zamawiającemu przeprowadzenia postępowania i wykonania zawartej umowy;</w:t>
      </w:r>
    </w:p>
    <w:p w14:paraId="5B65B18E" w14:textId="77777777" w:rsidR="001E6E20" w:rsidRPr="009E2D93" w:rsidRDefault="001E6E20" w:rsidP="00F84422">
      <w:pPr>
        <w:numPr>
          <w:ilvl w:val="3"/>
          <w:numId w:val="13"/>
        </w:numPr>
        <w:spacing w:line="259" w:lineRule="auto"/>
        <w:ind w:left="2410" w:hanging="850"/>
        <w:rPr>
          <w:rFonts w:eastAsiaTheme="minorHAnsi" w:cs="Arial"/>
          <w:b/>
          <w:sz w:val="20"/>
          <w:szCs w:val="20"/>
          <w:lang w:eastAsia="en-US"/>
        </w:rPr>
      </w:pPr>
      <w:r w:rsidRPr="009E2D93">
        <w:rPr>
          <w:rFonts w:eastAsiaTheme="minorHAnsi" w:cs="Arial"/>
          <w:sz w:val="20"/>
          <w:szCs w:val="20"/>
          <w:lang w:eastAsia="en-US"/>
        </w:rPr>
        <w:t>ewentualnego ustalenia lub dochodzenia roszczeń lub obrony przed roszczeniami – podstawą prawną przetwarzania jest prawnie uzasadniony interes  ORLEN S.A. (art. 6 ust. 1 lit. f RODO); prawnie uzasadniony interes polega na umożliwieniu  ORLEN S.A. dochodzenia lub obrony przed roszczeniami.</w:t>
      </w:r>
    </w:p>
    <w:p w14:paraId="67598CFE"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Dane osobowe Członka Personelu mogą być przekazywane dostawcom systemów informatycznych i usług IT, podmiotom świadczącym na rzecz Zamawiającego usługi niezbędne do przeprowadzenia postępowania o udzielenie zamówienia oraz wykonania umowy zawartej z pracodawcą (podmiotem zatrudniającym) Członka Personelu, a w stosowanych przypadkach także podmiotom uzyskującym dostęp do danych w oparciu o obowiązujące przepisy prawa.</w:t>
      </w:r>
    </w:p>
    <w:p w14:paraId="7182E880"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Pani/Pana dane osobowe będą przetwarzane przez okres niezbędny do przeprowadzenia postępowania o udzielenie zamówienia o okres przetwarzania może zostać przedłużony o okres wykonywania umowy (w razie wybor</w:t>
      </w:r>
      <w:r>
        <w:rPr>
          <w:rFonts w:eastAsiaTheme="minorHAnsi" w:cs="Arial"/>
          <w:sz w:val="20"/>
          <w:szCs w:val="20"/>
          <w:lang w:eastAsia="en-US"/>
        </w:rPr>
        <w:t>u złożonej oferty), a </w:t>
      </w:r>
      <w:r w:rsidRPr="009E2D93">
        <w:rPr>
          <w:rFonts w:eastAsiaTheme="minorHAnsi" w:cs="Arial"/>
          <w:sz w:val="20"/>
          <w:szCs w:val="20"/>
          <w:lang w:eastAsia="en-US"/>
        </w:rPr>
        <w:t>także o okres przedawnienia roszczeń, jeżeli przetwarzanie danych osobowych będzie niezbędne dla dochodzenia ewentualnych roszczeń lub obrony przed takimi roszczeniami przez  ORLEN S.A.</w:t>
      </w:r>
    </w:p>
    <w:p w14:paraId="461E7CD9"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 xml:space="preserve">Członkowi Personelu przysługuje prawo dostępu do treści danych oraz żądania ich sprostowania, usunięcia, ograniczenia przetwarzania oraz prawo wniesienia sprzeciwu względem przetwarzania danych. </w:t>
      </w:r>
    </w:p>
    <w:p w14:paraId="1AA85E89"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Członkowi Personelu przysługuje także prawo wniesienia skargi do organu nadzorczego zajmującego się ochroną danych osobowych (Prezes Urzędu Ochrony Danych Osobowych), w razie uznania, że przetwarzanie danych osobowych narusza przepisy RODO.</w:t>
      </w:r>
    </w:p>
    <w:p w14:paraId="0208AE9C" w14:textId="77777777" w:rsidR="00F40506" w:rsidRPr="00943722" w:rsidRDefault="008E698B" w:rsidP="00F84422">
      <w:pPr>
        <w:pStyle w:val="Styl1"/>
        <w:spacing w:after="200"/>
        <w:contextualSpacing w:val="0"/>
      </w:pPr>
      <w:r w:rsidRPr="00943722">
        <w:t>Wykaz załączników</w:t>
      </w:r>
    </w:p>
    <w:tbl>
      <w:tblPr>
        <w:tblW w:w="0" w:type="auto"/>
        <w:jc w:val="center"/>
        <w:tblLook w:val="04A0" w:firstRow="1" w:lastRow="0" w:firstColumn="1" w:lastColumn="0" w:noHBand="0" w:noVBand="1"/>
      </w:tblPr>
      <w:tblGrid>
        <w:gridCol w:w="2197"/>
        <w:gridCol w:w="6694"/>
      </w:tblGrid>
      <w:tr w:rsidR="003C4F15" w:rsidRPr="00F40506" w14:paraId="5D2327C5"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080193" w14:textId="77777777" w:rsidR="003C4F15" w:rsidRPr="00F40506" w:rsidRDefault="003C4F15" w:rsidP="00F84422">
            <w:pPr>
              <w:spacing w:line="259" w:lineRule="auto"/>
              <w:jc w:val="left"/>
              <w:rPr>
                <w:rFonts w:cs="Arial"/>
                <w:b/>
                <w:sz w:val="20"/>
                <w:szCs w:val="20"/>
              </w:rPr>
            </w:pPr>
            <w:r w:rsidRPr="00F40506">
              <w:rPr>
                <w:rFonts w:cs="Arial"/>
                <w:b/>
                <w:sz w:val="20"/>
                <w:szCs w:val="20"/>
              </w:rPr>
              <w:t xml:space="preserve">Nr załącznika </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133115EF" w14:textId="77777777" w:rsidR="003C4F15" w:rsidRPr="00F40506" w:rsidRDefault="003C4F15" w:rsidP="00F84422">
            <w:pPr>
              <w:spacing w:line="259" w:lineRule="auto"/>
              <w:jc w:val="left"/>
              <w:rPr>
                <w:rFonts w:cs="Arial"/>
                <w:b/>
                <w:sz w:val="20"/>
                <w:szCs w:val="20"/>
              </w:rPr>
            </w:pPr>
            <w:r w:rsidRPr="00F40506">
              <w:rPr>
                <w:rFonts w:cs="Arial"/>
                <w:b/>
                <w:sz w:val="20"/>
                <w:szCs w:val="20"/>
              </w:rPr>
              <w:t>Nazwa załącznika</w:t>
            </w:r>
          </w:p>
        </w:tc>
      </w:tr>
      <w:tr w:rsidR="003C4F15" w:rsidRPr="00F40506" w14:paraId="644E74CB"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B9A861" w14:textId="77777777" w:rsidR="003C4F15" w:rsidRPr="00F40506" w:rsidRDefault="003C4F15" w:rsidP="00F84422">
            <w:pPr>
              <w:spacing w:line="259" w:lineRule="auto"/>
              <w:jc w:val="left"/>
              <w:rPr>
                <w:rFonts w:cs="Arial"/>
                <w:sz w:val="20"/>
                <w:szCs w:val="20"/>
              </w:rPr>
            </w:pPr>
            <w:r w:rsidRPr="00F40506">
              <w:rPr>
                <w:rFonts w:cs="Arial"/>
                <w:sz w:val="20"/>
                <w:szCs w:val="20"/>
              </w:rPr>
              <w:t>Załącznik nr 1</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757D55B8" w14:textId="77777777" w:rsidR="003C4F15" w:rsidRPr="00F40506" w:rsidRDefault="00087C7C" w:rsidP="00F84422">
            <w:pPr>
              <w:spacing w:line="259" w:lineRule="auto"/>
              <w:rPr>
                <w:rFonts w:cs="Arial"/>
                <w:sz w:val="20"/>
                <w:szCs w:val="20"/>
              </w:rPr>
            </w:pPr>
            <w:r w:rsidRPr="00F40506">
              <w:rPr>
                <w:rFonts w:cs="Arial"/>
                <w:bCs/>
                <w:sz w:val="20"/>
                <w:szCs w:val="20"/>
              </w:rPr>
              <w:t>Formularz ofertowy</w:t>
            </w:r>
            <w:r w:rsidRPr="00F40506">
              <w:rPr>
                <w:rFonts w:cs="Arial"/>
                <w:sz w:val="20"/>
                <w:szCs w:val="20"/>
              </w:rPr>
              <w:t xml:space="preserve"> </w:t>
            </w:r>
          </w:p>
        </w:tc>
      </w:tr>
      <w:tr w:rsidR="00F40506" w:rsidRPr="00F40506" w14:paraId="5B846BC0"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30E380D0" w14:textId="77777777" w:rsidR="00F40506" w:rsidRPr="00F40506" w:rsidRDefault="00F40506" w:rsidP="00F84422">
            <w:pPr>
              <w:spacing w:line="259" w:lineRule="auto"/>
              <w:jc w:val="left"/>
              <w:rPr>
                <w:rFonts w:cs="Arial"/>
                <w:sz w:val="20"/>
                <w:szCs w:val="20"/>
              </w:rPr>
            </w:pPr>
            <w:r w:rsidRPr="00F40506">
              <w:rPr>
                <w:rFonts w:cs="Arial"/>
                <w:sz w:val="20"/>
                <w:szCs w:val="20"/>
              </w:rPr>
              <w:t>Załącznik nr 2</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D18913" w14:textId="77777777" w:rsidR="00F40506" w:rsidRPr="00F40506" w:rsidRDefault="00087C7C" w:rsidP="00F84422">
            <w:pPr>
              <w:spacing w:line="259" w:lineRule="auto"/>
              <w:rPr>
                <w:rFonts w:cs="Arial"/>
                <w:sz w:val="20"/>
                <w:szCs w:val="20"/>
              </w:rPr>
            </w:pPr>
            <w:r w:rsidRPr="00F40506">
              <w:rPr>
                <w:rFonts w:cs="Arial"/>
                <w:sz w:val="20"/>
                <w:szCs w:val="20"/>
              </w:rPr>
              <w:t>Opis przedmiotu zamówienia</w:t>
            </w:r>
          </w:p>
        </w:tc>
      </w:tr>
      <w:tr w:rsidR="00F40506" w:rsidRPr="00F40506" w14:paraId="2737E1DF"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2269A64" w14:textId="77777777" w:rsidR="00F40506" w:rsidRPr="00F40506" w:rsidRDefault="00F40506" w:rsidP="00F84422">
            <w:pPr>
              <w:spacing w:line="259" w:lineRule="auto"/>
              <w:jc w:val="left"/>
              <w:rPr>
                <w:rFonts w:cs="Arial"/>
                <w:sz w:val="20"/>
                <w:szCs w:val="20"/>
              </w:rPr>
            </w:pPr>
            <w:r w:rsidRPr="00F40506">
              <w:rPr>
                <w:rFonts w:cs="Arial"/>
                <w:sz w:val="20"/>
                <w:szCs w:val="20"/>
              </w:rPr>
              <w:t>Załącznik nr 3</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DFDA88D" w14:textId="2FE87975" w:rsidR="00F40506" w:rsidRPr="00F40506" w:rsidRDefault="00CC2316" w:rsidP="00F84422">
            <w:pPr>
              <w:spacing w:line="259" w:lineRule="auto"/>
              <w:rPr>
                <w:rFonts w:cs="Arial"/>
                <w:sz w:val="20"/>
                <w:szCs w:val="20"/>
              </w:rPr>
            </w:pPr>
            <w:r>
              <w:rPr>
                <w:rFonts w:cs="Arial"/>
                <w:sz w:val="20"/>
                <w:szCs w:val="20"/>
              </w:rPr>
              <w:t>Wzór</w:t>
            </w:r>
            <w:r w:rsidRPr="00F40506">
              <w:rPr>
                <w:rFonts w:cs="Arial"/>
                <w:sz w:val="20"/>
                <w:szCs w:val="20"/>
              </w:rPr>
              <w:t xml:space="preserve"> </w:t>
            </w:r>
            <w:r w:rsidR="00087C7C" w:rsidRPr="00F40506">
              <w:rPr>
                <w:rFonts w:cs="Arial"/>
                <w:sz w:val="20"/>
                <w:szCs w:val="20"/>
              </w:rPr>
              <w:t>umowy</w:t>
            </w:r>
          </w:p>
        </w:tc>
      </w:tr>
      <w:tr w:rsidR="00F40506" w:rsidRPr="00F40506" w14:paraId="2C3BFD86"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5E0FEC8" w14:textId="77777777" w:rsidR="00F40506" w:rsidRPr="00F40506" w:rsidRDefault="00F40506" w:rsidP="00F84422">
            <w:pPr>
              <w:spacing w:line="259" w:lineRule="auto"/>
              <w:jc w:val="left"/>
              <w:rPr>
                <w:rFonts w:cs="Arial"/>
                <w:sz w:val="20"/>
                <w:szCs w:val="20"/>
              </w:rPr>
            </w:pPr>
            <w:r w:rsidRPr="00F40506">
              <w:rPr>
                <w:rFonts w:cs="Arial"/>
                <w:sz w:val="20"/>
                <w:szCs w:val="20"/>
              </w:rPr>
              <w:t>Załącznik nr 4</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439AFF2B" w14:textId="77777777" w:rsidR="00F40506" w:rsidRPr="00F40506" w:rsidRDefault="00F40506" w:rsidP="00F84422">
            <w:pPr>
              <w:spacing w:line="259" w:lineRule="auto"/>
              <w:rPr>
                <w:rFonts w:cs="Arial"/>
                <w:sz w:val="20"/>
                <w:szCs w:val="20"/>
              </w:rPr>
            </w:pPr>
            <w:r w:rsidRPr="00F40506">
              <w:rPr>
                <w:rFonts w:cs="Arial"/>
                <w:sz w:val="20"/>
                <w:szCs w:val="20"/>
              </w:rPr>
              <w:t>Oświadczenia:</w:t>
            </w:r>
          </w:p>
        </w:tc>
      </w:tr>
      <w:tr w:rsidR="00F40506" w:rsidRPr="00F40506" w14:paraId="2FD20CAA"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1479BC8C" w14:textId="77777777" w:rsidR="00F40506" w:rsidRPr="00F40506" w:rsidRDefault="00F40506" w:rsidP="00F84422">
            <w:pPr>
              <w:spacing w:line="259" w:lineRule="auto"/>
              <w:jc w:val="right"/>
              <w:rPr>
                <w:rFonts w:cs="Arial"/>
                <w:sz w:val="20"/>
                <w:szCs w:val="20"/>
              </w:rPr>
            </w:pPr>
            <w:r w:rsidRPr="00F40506">
              <w:rPr>
                <w:rFonts w:cs="Arial"/>
                <w:sz w:val="20"/>
                <w:szCs w:val="20"/>
              </w:rPr>
              <w:t>a)</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D43098C" w14:textId="77777777" w:rsidR="00F40506" w:rsidRPr="00F40506" w:rsidRDefault="00F40506" w:rsidP="00F84422">
            <w:pPr>
              <w:spacing w:line="259" w:lineRule="auto"/>
              <w:rPr>
                <w:rFonts w:cs="Arial"/>
                <w:sz w:val="20"/>
                <w:szCs w:val="20"/>
              </w:rPr>
            </w:pPr>
            <w:r w:rsidRPr="00F40506">
              <w:rPr>
                <w:rFonts w:cs="Arial"/>
                <w:sz w:val="20"/>
                <w:szCs w:val="20"/>
              </w:rPr>
              <w:t>Oświadczenie o spełnianiu warunków udziału w postępowaniu</w:t>
            </w:r>
          </w:p>
        </w:tc>
      </w:tr>
      <w:tr w:rsidR="00F40506" w:rsidRPr="00F40506" w14:paraId="3E0610D1"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3C9034" w14:textId="77777777" w:rsidR="00F40506" w:rsidRPr="00F40506" w:rsidRDefault="00F40506" w:rsidP="00F84422">
            <w:pPr>
              <w:spacing w:line="259" w:lineRule="auto"/>
              <w:jc w:val="right"/>
              <w:rPr>
                <w:rFonts w:cs="Arial"/>
                <w:sz w:val="20"/>
                <w:szCs w:val="20"/>
              </w:rPr>
            </w:pPr>
            <w:r w:rsidRPr="00F40506">
              <w:rPr>
                <w:rFonts w:cs="Arial"/>
                <w:sz w:val="20"/>
                <w:szCs w:val="20"/>
              </w:rPr>
              <w:t>b)</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3674E871" w14:textId="77777777" w:rsidR="00F40506" w:rsidRPr="00F40506" w:rsidRDefault="00F40506" w:rsidP="00F84422">
            <w:pPr>
              <w:spacing w:line="259" w:lineRule="auto"/>
              <w:rPr>
                <w:rFonts w:cs="Arial"/>
                <w:sz w:val="20"/>
                <w:szCs w:val="20"/>
              </w:rPr>
            </w:pPr>
            <w:r w:rsidRPr="00F40506">
              <w:rPr>
                <w:rFonts w:cs="Arial"/>
                <w:sz w:val="20"/>
                <w:szCs w:val="20"/>
              </w:rPr>
              <w:t>Oświadczenie o niepodleganiu wykluczeniu z postępowania</w:t>
            </w:r>
          </w:p>
        </w:tc>
      </w:tr>
      <w:tr w:rsidR="00F40506" w:rsidRPr="00F40506" w14:paraId="621D5FD9"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BFECA2" w14:textId="77777777" w:rsidR="00F40506" w:rsidRPr="00EA1F13" w:rsidRDefault="00F40506" w:rsidP="00F84422">
            <w:pPr>
              <w:spacing w:line="259" w:lineRule="auto"/>
              <w:jc w:val="right"/>
              <w:rPr>
                <w:rFonts w:cs="Arial"/>
                <w:sz w:val="20"/>
                <w:szCs w:val="20"/>
              </w:rPr>
            </w:pPr>
            <w:r w:rsidRPr="00EA1F13">
              <w:rPr>
                <w:rFonts w:cs="Arial"/>
                <w:sz w:val="20"/>
                <w:szCs w:val="20"/>
              </w:rPr>
              <w:t>c)</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E5BA00" w14:textId="38042DD8" w:rsidR="00F40506" w:rsidRPr="00EA1F13" w:rsidRDefault="00F40506" w:rsidP="00F84422">
            <w:pPr>
              <w:spacing w:line="259" w:lineRule="auto"/>
              <w:rPr>
                <w:rFonts w:cs="Arial"/>
                <w:sz w:val="20"/>
                <w:szCs w:val="20"/>
              </w:rPr>
            </w:pPr>
            <w:r w:rsidRPr="00EA1F13">
              <w:rPr>
                <w:rFonts w:cs="Arial"/>
                <w:sz w:val="20"/>
                <w:szCs w:val="20"/>
              </w:rPr>
              <w:t>Oświadczenie o niezgłaszaniu roszczeń</w:t>
            </w:r>
            <w:r w:rsidR="00FA73BA" w:rsidRPr="00EA1F13">
              <w:rPr>
                <w:rFonts w:cs="Arial"/>
                <w:sz w:val="20"/>
                <w:szCs w:val="20"/>
              </w:rPr>
              <w:t xml:space="preserve"> wobec Zamawiającego</w:t>
            </w:r>
          </w:p>
        </w:tc>
      </w:tr>
      <w:tr w:rsidR="00F40506" w:rsidRPr="00F40506" w14:paraId="23832E5C"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1BF2FD79" w14:textId="4FFDF7B7" w:rsidR="00F40506" w:rsidRPr="00EA1F13" w:rsidRDefault="00EA1F13" w:rsidP="00F84422">
            <w:pPr>
              <w:spacing w:line="259" w:lineRule="auto"/>
              <w:jc w:val="left"/>
              <w:rPr>
                <w:rFonts w:cs="Arial"/>
                <w:sz w:val="20"/>
                <w:szCs w:val="20"/>
              </w:rPr>
            </w:pPr>
            <w:r w:rsidRPr="00EA1F13">
              <w:rPr>
                <w:rFonts w:cs="Arial"/>
                <w:sz w:val="20"/>
                <w:szCs w:val="20"/>
              </w:rPr>
              <w:t>Załącznik nr 5</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53F2C52D" w14:textId="1DA9D5D8" w:rsidR="00F40506" w:rsidRPr="00EA1F13" w:rsidRDefault="00EA1F13" w:rsidP="00F84422">
            <w:pPr>
              <w:spacing w:line="259" w:lineRule="auto"/>
              <w:rPr>
                <w:rFonts w:cs="Arial"/>
                <w:sz w:val="20"/>
                <w:szCs w:val="20"/>
              </w:rPr>
            </w:pPr>
            <w:r w:rsidRPr="00EA1F13">
              <w:rPr>
                <w:rFonts w:cs="Arial"/>
                <w:sz w:val="20"/>
                <w:szCs w:val="20"/>
              </w:rPr>
              <w:t>Wykaz usług</w:t>
            </w:r>
          </w:p>
        </w:tc>
      </w:tr>
      <w:tr w:rsidR="00EA1F13" w:rsidRPr="00F40506" w14:paraId="7989E683"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3A2C84FA" w14:textId="6653A3CC" w:rsidR="00EA1F13" w:rsidRPr="00EA1F13" w:rsidRDefault="00EA1F13" w:rsidP="00F84422">
            <w:pPr>
              <w:spacing w:line="259" w:lineRule="auto"/>
              <w:jc w:val="left"/>
              <w:rPr>
                <w:rFonts w:cs="Arial"/>
                <w:sz w:val="20"/>
                <w:szCs w:val="20"/>
              </w:rPr>
            </w:pPr>
            <w:r w:rsidRPr="00EA1F13">
              <w:rPr>
                <w:rFonts w:cs="Arial"/>
                <w:sz w:val="20"/>
                <w:szCs w:val="20"/>
              </w:rPr>
              <w:t>Załącznik nr 6</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58F63CDE" w14:textId="68576660" w:rsidR="00EA1F13" w:rsidRPr="00EA1F13" w:rsidRDefault="00EA1F13" w:rsidP="006C68B3">
            <w:pPr>
              <w:spacing w:line="259" w:lineRule="auto"/>
              <w:rPr>
                <w:rFonts w:cs="Arial"/>
                <w:sz w:val="20"/>
                <w:szCs w:val="20"/>
              </w:rPr>
            </w:pPr>
            <w:r w:rsidRPr="00EA1F13">
              <w:rPr>
                <w:rFonts w:cs="Arial"/>
                <w:sz w:val="20"/>
                <w:szCs w:val="20"/>
              </w:rPr>
              <w:t xml:space="preserve">Oświadczenie o </w:t>
            </w:r>
            <w:r w:rsidR="006C68B3">
              <w:rPr>
                <w:rFonts w:cs="Arial"/>
                <w:sz w:val="20"/>
                <w:szCs w:val="20"/>
              </w:rPr>
              <w:t>spełnianiu warunków szczególnych</w:t>
            </w:r>
          </w:p>
        </w:tc>
      </w:tr>
      <w:tr w:rsidR="00137221" w:rsidRPr="00F40506" w14:paraId="6CB7DE53"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210984CF" w14:textId="0A7FA719" w:rsidR="00137221" w:rsidRPr="00EA1F13" w:rsidRDefault="00137221" w:rsidP="00F84422">
            <w:pPr>
              <w:spacing w:line="259" w:lineRule="auto"/>
              <w:jc w:val="left"/>
              <w:rPr>
                <w:rFonts w:cs="Arial"/>
                <w:sz w:val="20"/>
                <w:szCs w:val="20"/>
              </w:rPr>
            </w:pPr>
            <w:r w:rsidRPr="00EA1F13">
              <w:rPr>
                <w:rFonts w:cs="Arial"/>
                <w:sz w:val="20"/>
                <w:szCs w:val="20"/>
              </w:rPr>
              <w:t xml:space="preserve">Załącznik nr </w:t>
            </w:r>
            <w:r w:rsidR="00EA1F13" w:rsidRPr="00EA1F13">
              <w:rPr>
                <w:rFonts w:cs="Arial"/>
                <w:sz w:val="20"/>
                <w:szCs w:val="20"/>
              </w:rPr>
              <w:t>7</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0538BD03" w14:textId="2AC7FF6F" w:rsidR="00137221" w:rsidRPr="00EA1F13" w:rsidRDefault="00137221" w:rsidP="00F84422">
            <w:pPr>
              <w:spacing w:line="259" w:lineRule="auto"/>
              <w:rPr>
                <w:rFonts w:cs="Arial"/>
                <w:sz w:val="20"/>
                <w:szCs w:val="20"/>
              </w:rPr>
            </w:pPr>
            <w:r w:rsidRPr="00EA1F13">
              <w:rPr>
                <w:sz w:val="20"/>
                <w:szCs w:val="20"/>
              </w:rPr>
              <w:t>Oświadczenie kontrahenta o rynkowym charakterze ceny</w:t>
            </w:r>
          </w:p>
        </w:tc>
      </w:tr>
    </w:tbl>
    <w:p w14:paraId="6BC88717" w14:textId="77777777" w:rsidR="00F84422" w:rsidRDefault="00F84422">
      <w:pPr>
        <w:spacing w:line="240" w:lineRule="auto"/>
        <w:jc w:val="left"/>
        <w:rPr>
          <w:rFonts w:eastAsia="Calibri" w:cs="Arial"/>
          <w:sz w:val="20"/>
          <w:szCs w:val="20"/>
        </w:rPr>
      </w:pPr>
      <w:r>
        <w:rPr>
          <w:rFonts w:eastAsia="Calibri" w:cs="Arial"/>
          <w:sz w:val="20"/>
          <w:szCs w:val="20"/>
        </w:rPr>
        <w:br w:type="page"/>
      </w:r>
    </w:p>
    <w:p w14:paraId="5E092F4F" w14:textId="0164531C" w:rsidR="00087C7C" w:rsidRPr="00123078" w:rsidRDefault="006902BF" w:rsidP="008F3D9B">
      <w:pPr>
        <w:pStyle w:val="StylZa"/>
      </w:pPr>
      <w:r>
        <w:lastRenderedPageBreak/>
        <w:t>Załącznik n</w:t>
      </w:r>
      <w:r w:rsidR="00087C7C">
        <w:t xml:space="preserve">r 1 do </w:t>
      </w:r>
      <w:r w:rsidR="006C29FD">
        <w:t>SWZ</w:t>
      </w:r>
    </w:p>
    <w:p w14:paraId="4EF0D66D" w14:textId="196668F9" w:rsidR="00087C7C" w:rsidRPr="00A05DAE" w:rsidRDefault="00AB4A1C" w:rsidP="008F3D9B">
      <w:pPr>
        <w:pStyle w:val="Styltytuza"/>
      </w:pPr>
      <w:r>
        <w:t>FORMULARZ OFERTOWY</w:t>
      </w:r>
    </w:p>
    <w:tbl>
      <w:tblPr>
        <w:tblW w:w="9073" w:type="dxa"/>
        <w:jc w:val="center"/>
        <w:tblLayout w:type="fixed"/>
        <w:tblCellMar>
          <w:left w:w="70" w:type="dxa"/>
          <w:right w:w="70" w:type="dxa"/>
        </w:tblCellMar>
        <w:tblLook w:val="0000" w:firstRow="0" w:lastRow="0" w:firstColumn="0" w:lastColumn="0" w:noHBand="0" w:noVBand="0"/>
      </w:tblPr>
      <w:tblGrid>
        <w:gridCol w:w="3552"/>
        <w:gridCol w:w="5521"/>
      </w:tblGrid>
      <w:tr w:rsidR="00087C7C" w:rsidRPr="00F0054B" w14:paraId="0249A482" w14:textId="77777777" w:rsidTr="00E14E0A">
        <w:trPr>
          <w:cantSplit/>
          <w:trHeight w:hRule="exact" w:val="632"/>
          <w:jc w:val="center"/>
        </w:trPr>
        <w:tc>
          <w:tcPr>
            <w:tcW w:w="3552"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085EFB61" w14:textId="60F6B240" w:rsidR="00087C7C" w:rsidRPr="00F0054B" w:rsidRDefault="00087C7C" w:rsidP="00A95B19">
            <w:pPr>
              <w:rPr>
                <w:rFonts w:cs="Arial"/>
                <w:color w:val="FFFFFF"/>
                <w:sz w:val="20"/>
                <w:szCs w:val="20"/>
              </w:rPr>
            </w:pPr>
            <w:r w:rsidRPr="00F0054B">
              <w:rPr>
                <w:rFonts w:cs="Arial"/>
                <w:color w:val="FFFFFF"/>
                <w:sz w:val="20"/>
                <w:szCs w:val="20"/>
              </w:rPr>
              <w:t>Dane Wykonawcy</w:t>
            </w:r>
            <w:r w:rsidR="00C75EDE">
              <w:rPr>
                <w:rFonts w:cs="Arial"/>
                <w:color w:val="FFFFFF"/>
                <w:sz w:val="20"/>
                <w:szCs w:val="20"/>
              </w:rPr>
              <w:t>:</w:t>
            </w:r>
          </w:p>
        </w:tc>
        <w:tc>
          <w:tcPr>
            <w:tcW w:w="5521" w:type="dxa"/>
            <w:tcBorders>
              <w:top w:val="single" w:sz="6" w:space="0" w:color="auto"/>
              <w:left w:val="single" w:sz="6" w:space="0" w:color="auto"/>
              <w:right w:val="single" w:sz="6" w:space="0" w:color="auto"/>
            </w:tcBorders>
          </w:tcPr>
          <w:p w14:paraId="73619979" w14:textId="77777777" w:rsidR="00087C7C" w:rsidRPr="00F0054B" w:rsidRDefault="00087C7C" w:rsidP="00A95B19">
            <w:pPr>
              <w:rPr>
                <w:rFonts w:cs="Arial"/>
                <w:sz w:val="20"/>
                <w:szCs w:val="20"/>
              </w:rPr>
            </w:pPr>
          </w:p>
        </w:tc>
      </w:tr>
      <w:tr w:rsidR="00087C7C" w:rsidRPr="00F0054B" w14:paraId="6536396E" w14:textId="77777777" w:rsidTr="00E14E0A">
        <w:trPr>
          <w:cantSplit/>
          <w:trHeight w:hRule="exact" w:val="1253"/>
          <w:jc w:val="center"/>
        </w:trPr>
        <w:tc>
          <w:tcPr>
            <w:tcW w:w="3552" w:type="dxa"/>
            <w:tcBorders>
              <w:top w:val="single" w:sz="6" w:space="0" w:color="auto"/>
              <w:left w:val="single" w:sz="6" w:space="0" w:color="auto"/>
              <w:right w:val="single" w:sz="6" w:space="0" w:color="auto"/>
            </w:tcBorders>
            <w:shd w:val="clear" w:color="auto" w:fill="17365D" w:themeFill="text2" w:themeFillShade="BF"/>
            <w:vAlign w:val="center"/>
          </w:tcPr>
          <w:p w14:paraId="5E38B1EB" w14:textId="77777777" w:rsidR="00087C7C" w:rsidRPr="00F0054B" w:rsidRDefault="00087C7C" w:rsidP="00A95B19">
            <w:pPr>
              <w:rPr>
                <w:rFonts w:cs="Arial"/>
                <w:color w:val="FFFFFF"/>
                <w:sz w:val="20"/>
                <w:szCs w:val="20"/>
              </w:rPr>
            </w:pPr>
            <w:r w:rsidRPr="00F0054B">
              <w:rPr>
                <w:rFonts w:cs="Arial"/>
                <w:color w:val="FFFFFF"/>
                <w:sz w:val="20"/>
                <w:szCs w:val="20"/>
              </w:rPr>
              <w:t xml:space="preserve">Adres Wykonawcy: </w:t>
            </w:r>
          </w:p>
          <w:p w14:paraId="400E6209" w14:textId="77777777" w:rsidR="00087C7C" w:rsidRPr="00F0054B" w:rsidRDefault="00087C7C" w:rsidP="00A95B19">
            <w:pPr>
              <w:rPr>
                <w:rFonts w:cs="Arial"/>
                <w:color w:val="FFFFFF"/>
                <w:sz w:val="20"/>
                <w:szCs w:val="20"/>
              </w:rPr>
            </w:pPr>
            <w:r w:rsidRPr="00F0054B">
              <w:rPr>
                <w:rFonts w:cs="Arial"/>
                <w:color w:val="FFFFFF"/>
                <w:sz w:val="20"/>
                <w:szCs w:val="20"/>
              </w:rPr>
              <w:t xml:space="preserve">kod, miejscowość </w:t>
            </w:r>
          </w:p>
          <w:p w14:paraId="02D3BFB3" w14:textId="77777777" w:rsidR="00087C7C" w:rsidRPr="00F0054B" w:rsidRDefault="00087C7C" w:rsidP="00A95B19">
            <w:pPr>
              <w:rPr>
                <w:rFonts w:cs="Arial"/>
                <w:color w:val="FFFFFF"/>
                <w:sz w:val="20"/>
                <w:szCs w:val="20"/>
              </w:rPr>
            </w:pPr>
            <w:r w:rsidRPr="00F0054B">
              <w:rPr>
                <w:rFonts w:cs="Arial"/>
                <w:color w:val="FFFFFF"/>
                <w:sz w:val="20"/>
                <w:szCs w:val="20"/>
              </w:rPr>
              <w:t>ulica, nr lokalu</w:t>
            </w:r>
          </w:p>
        </w:tc>
        <w:tc>
          <w:tcPr>
            <w:tcW w:w="5521" w:type="dxa"/>
            <w:tcBorders>
              <w:top w:val="single" w:sz="6" w:space="0" w:color="auto"/>
              <w:left w:val="single" w:sz="6" w:space="0" w:color="auto"/>
              <w:right w:val="single" w:sz="6" w:space="0" w:color="auto"/>
            </w:tcBorders>
          </w:tcPr>
          <w:p w14:paraId="106DF3FF" w14:textId="77777777" w:rsidR="00087C7C" w:rsidRPr="00F0054B" w:rsidRDefault="00087C7C" w:rsidP="00A95B19">
            <w:pPr>
              <w:ind w:right="1064"/>
              <w:rPr>
                <w:rFonts w:cs="Arial"/>
                <w:sz w:val="20"/>
                <w:szCs w:val="20"/>
              </w:rPr>
            </w:pPr>
          </w:p>
        </w:tc>
      </w:tr>
      <w:tr w:rsidR="00087C7C" w:rsidRPr="00F0054B" w14:paraId="2A099C2F" w14:textId="77777777" w:rsidTr="00E14E0A">
        <w:trPr>
          <w:cantSplit/>
          <w:trHeight w:val="340"/>
          <w:jc w:val="center"/>
        </w:trPr>
        <w:tc>
          <w:tcPr>
            <w:tcW w:w="3552" w:type="dxa"/>
            <w:tcBorders>
              <w:top w:val="single" w:sz="4" w:space="0" w:color="auto"/>
              <w:left w:val="single" w:sz="4" w:space="0" w:color="auto"/>
              <w:right w:val="single" w:sz="6" w:space="0" w:color="auto"/>
            </w:tcBorders>
            <w:shd w:val="clear" w:color="auto" w:fill="17365D" w:themeFill="text2" w:themeFillShade="BF"/>
            <w:vAlign w:val="center"/>
          </w:tcPr>
          <w:p w14:paraId="6C461FDA" w14:textId="77777777" w:rsidR="00087C7C" w:rsidRPr="00F0054B" w:rsidRDefault="00087C7C" w:rsidP="00A95B19">
            <w:pPr>
              <w:rPr>
                <w:rFonts w:cs="Arial"/>
                <w:color w:val="FFFFFF"/>
                <w:sz w:val="20"/>
                <w:szCs w:val="20"/>
              </w:rPr>
            </w:pPr>
            <w:r w:rsidRPr="00F0054B">
              <w:rPr>
                <w:rFonts w:cs="Arial"/>
                <w:color w:val="FFFFFF"/>
                <w:sz w:val="20"/>
                <w:szCs w:val="20"/>
              </w:rPr>
              <w:t xml:space="preserve">Nr telefonu: </w:t>
            </w:r>
          </w:p>
        </w:tc>
        <w:tc>
          <w:tcPr>
            <w:tcW w:w="5521" w:type="dxa"/>
            <w:tcBorders>
              <w:top w:val="single" w:sz="4" w:space="0" w:color="auto"/>
              <w:left w:val="single" w:sz="6" w:space="0" w:color="auto"/>
              <w:right w:val="single" w:sz="4" w:space="0" w:color="auto"/>
            </w:tcBorders>
            <w:vAlign w:val="center"/>
          </w:tcPr>
          <w:p w14:paraId="5940E7CD" w14:textId="77777777" w:rsidR="00087C7C" w:rsidRPr="00F0054B" w:rsidRDefault="00087C7C" w:rsidP="00A95B19">
            <w:pPr>
              <w:rPr>
                <w:rFonts w:cs="Arial"/>
                <w:sz w:val="20"/>
                <w:szCs w:val="20"/>
              </w:rPr>
            </w:pPr>
          </w:p>
        </w:tc>
      </w:tr>
      <w:tr w:rsidR="00087C7C" w:rsidRPr="00F0054B" w14:paraId="6A0441B3" w14:textId="77777777" w:rsidTr="00E14E0A">
        <w:trPr>
          <w:cantSplit/>
          <w:trHeight w:val="340"/>
          <w:jc w:val="center"/>
        </w:trPr>
        <w:tc>
          <w:tcPr>
            <w:tcW w:w="3552" w:type="dxa"/>
            <w:tcBorders>
              <w:top w:val="single" w:sz="4" w:space="0" w:color="auto"/>
              <w:left w:val="single" w:sz="4" w:space="0" w:color="auto"/>
              <w:bottom w:val="single" w:sz="4" w:space="0" w:color="auto"/>
              <w:right w:val="single" w:sz="6" w:space="0" w:color="auto"/>
            </w:tcBorders>
            <w:shd w:val="clear" w:color="auto" w:fill="17365D" w:themeFill="text2" w:themeFillShade="BF"/>
            <w:vAlign w:val="center"/>
          </w:tcPr>
          <w:p w14:paraId="4DB98274" w14:textId="77777777" w:rsidR="00087C7C" w:rsidRPr="00F0054B" w:rsidRDefault="00087C7C" w:rsidP="00A95B19">
            <w:pPr>
              <w:rPr>
                <w:rFonts w:cs="Arial"/>
                <w:color w:val="FFFFFF"/>
                <w:sz w:val="20"/>
                <w:szCs w:val="20"/>
              </w:rPr>
            </w:pPr>
            <w:r w:rsidRPr="00F0054B">
              <w:rPr>
                <w:rFonts w:cs="Arial"/>
                <w:color w:val="FFFFFF"/>
                <w:sz w:val="20"/>
                <w:szCs w:val="20"/>
              </w:rPr>
              <w:t>Nr faksu:</w:t>
            </w:r>
          </w:p>
        </w:tc>
        <w:tc>
          <w:tcPr>
            <w:tcW w:w="5521" w:type="dxa"/>
            <w:tcBorders>
              <w:top w:val="single" w:sz="4" w:space="0" w:color="auto"/>
              <w:left w:val="single" w:sz="6" w:space="0" w:color="auto"/>
              <w:bottom w:val="single" w:sz="4" w:space="0" w:color="auto"/>
              <w:right w:val="single" w:sz="4" w:space="0" w:color="auto"/>
            </w:tcBorders>
            <w:vAlign w:val="center"/>
          </w:tcPr>
          <w:p w14:paraId="60CE6BA3" w14:textId="77777777" w:rsidR="00087C7C" w:rsidRPr="00F0054B" w:rsidRDefault="00087C7C" w:rsidP="00A95B19">
            <w:pPr>
              <w:rPr>
                <w:rFonts w:cs="Arial"/>
                <w:sz w:val="20"/>
                <w:szCs w:val="20"/>
              </w:rPr>
            </w:pPr>
          </w:p>
        </w:tc>
      </w:tr>
      <w:tr w:rsidR="00087C7C" w:rsidRPr="00F0054B" w14:paraId="6C8684B1" w14:textId="77777777" w:rsidTr="00E14E0A">
        <w:trPr>
          <w:cantSplit/>
          <w:trHeight w:val="340"/>
          <w:jc w:val="center"/>
        </w:trPr>
        <w:tc>
          <w:tcPr>
            <w:tcW w:w="3552" w:type="dxa"/>
            <w:tcBorders>
              <w:left w:val="single" w:sz="4" w:space="0" w:color="auto"/>
              <w:bottom w:val="single" w:sz="4" w:space="0" w:color="auto"/>
              <w:right w:val="single" w:sz="6" w:space="0" w:color="auto"/>
            </w:tcBorders>
            <w:shd w:val="clear" w:color="auto" w:fill="17365D" w:themeFill="text2" w:themeFillShade="BF"/>
            <w:vAlign w:val="center"/>
          </w:tcPr>
          <w:p w14:paraId="40596909" w14:textId="77777777" w:rsidR="00087C7C" w:rsidRPr="00F0054B" w:rsidRDefault="00087C7C" w:rsidP="00A95B19">
            <w:pPr>
              <w:rPr>
                <w:rFonts w:cs="Arial"/>
                <w:color w:val="FFFFFF"/>
                <w:sz w:val="20"/>
                <w:szCs w:val="20"/>
              </w:rPr>
            </w:pPr>
            <w:r w:rsidRPr="00F0054B">
              <w:rPr>
                <w:rFonts w:cs="Arial"/>
                <w:color w:val="FFFFFF"/>
                <w:sz w:val="20"/>
                <w:szCs w:val="20"/>
              </w:rPr>
              <w:t>E-mail:</w:t>
            </w:r>
          </w:p>
        </w:tc>
        <w:tc>
          <w:tcPr>
            <w:tcW w:w="5521" w:type="dxa"/>
            <w:tcBorders>
              <w:left w:val="single" w:sz="6" w:space="0" w:color="auto"/>
              <w:bottom w:val="single" w:sz="4" w:space="0" w:color="auto"/>
              <w:right w:val="single" w:sz="4" w:space="0" w:color="auto"/>
            </w:tcBorders>
            <w:vAlign w:val="center"/>
          </w:tcPr>
          <w:p w14:paraId="411F6585" w14:textId="77777777" w:rsidR="00087C7C" w:rsidRPr="00F0054B" w:rsidRDefault="00087C7C" w:rsidP="00A95B19">
            <w:pPr>
              <w:rPr>
                <w:rFonts w:cs="Arial"/>
                <w:sz w:val="20"/>
                <w:szCs w:val="20"/>
              </w:rPr>
            </w:pPr>
          </w:p>
        </w:tc>
      </w:tr>
      <w:tr w:rsidR="00087C7C" w:rsidRPr="00F0054B" w14:paraId="3B5518AF" w14:textId="77777777" w:rsidTr="00E14E0A">
        <w:trPr>
          <w:cantSplit/>
          <w:trHeight w:val="340"/>
          <w:jc w:val="center"/>
        </w:trPr>
        <w:tc>
          <w:tcPr>
            <w:tcW w:w="3552" w:type="dxa"/>
            <w:tcBorders>
              <w:left w:val="single" w:sz="4" w:space="0" w:color="auto"/>
              <w:bottom w:val="single" w:sz="4" w:space="0" w:color="auto"/>
              <w:right w:val="single" w:sz="6" w:space="0" w:color="auto"/>
            </w:tcBorders>
            <w:shd w:val="clear" w:color="auto" w:fill="17365D" w:themeFill="text2" w:themeFillShade="BF"/>
            <w:vAlign w:val="center"/>
          </w:tcPr>
          <w:p w14:paraId="7F9D7149" w14:textId="77777777" w:rsidR="00087C7C" w:rsidRPr="00F0054B" w:rsidRDefault="00087C7C" w:rsidP="00A95B19">
            <w:pPr>
              <w:rPr>
                <w:rFonts w:cs="Arial"/>
                <w:color w:val="FFFFFF"/>
                <w:sz w:val="20"/>
                <w:szCs w:val="20"/>
              </w:rPr>
            </w:pPr>
            <w:r w:rsidRPr="00F0054B">
              <w:rPr>
                <w:rFonts w:cs="Arial"/>
                <w:color w:val="FFFFFF"/>
                <w:sz w:val="20"/>
                <w:szCs w:val="20"/>
              </w:rPr>
              <w:t>REGON:</w:t>
            </w:r>
          </w:p>
        </w:tc>
        <w:tc>
          <w:tcPr>
            <w:tcW w:w="5521" w:type="dxa"/>
            <w:tcBorders>
              <w:left w:val="single" w:sz="6" w:space="0" w:color="auto"/>
              <w:bottom w:val="single" w:sz="4" w:space="0" w:color="auto"/>
              <w:right w:val="single" w:sz="4" w:space="0" w:color="auto"/>
            </w:tcBorders>
            <w:vAlign w:val="center"/>
          </w:tcPr>
          <w:p w14:paraId="560FE871" w14:textId="77777777" w:rsidR="00087C7C" w:rsidRPr="00F0054B" w:rsidRDefault="00087C7C" w:rsidP="00A95B19">
            <w:pPr>
              <w:rPr>
                <w:rFonts w:cs="Arial"/>
                <w:sz w:val="20"/>
                <w:szCs w:val="20"/>
              </w:rPr>
            </w:pPr>
          </w:p>
        </w:tc>
      </w:tr>
      <w:tr w:rsidR="00087C7C" w:rsidRPr="00F0054B" w14:paraId="66F54524" w14:textId="77777777" w:rsidTr="00E14E0A">
        <w:trPr>
          <w:cantSplit/>
          <w:trHeight w:val="340"/>
          <w:jc w:val="center"/>
        </w:trPr>
        <w:tc>
          <w:tcPr>
            <w:tcW w:w="3552" w:type="dxa"/>
            <w:tcBorders>
              <w:left w:val="single" w:sz="4" w:space="0" w:color="auto"/>
              <w:bottom w:val="single" w:sz="4" w:space="0" w:color="000000" w:themeColor="text1"/>
              <w:right w:val="single" w:sz="6" w:space="0" w:color="auto"/>
            </w:tcBorders>
            <w:shd w:val="clear" w:color="auto" w:fill="17365D" w:themeFill="text2" w:themeFillShade="BF"/>
            <w:vAlign w:val="center"/>
          </w:tcPr>
          <w:p w14:paraId="4AA0BF0D" w14:textId="77777777" w:rsidR="00087C7C" w:rsidRPr="00F0054B" w:rsidRDefault="00087C7C" w:rsidP="00A95B19">
            <w:pPr>
              <w:rPr>
                <w:rFonts w:cs="Arial"/>
                <w:color w:val="FFFFFF"/>
                <w:sz w:val="20"/>
                <w:szCs w:val="20"/>
              </w:rPr>
            </w:pPr>
            <w:r w:rsidRPr="00F0054B">
              <w:rPr>
                <w:rFonts w:cs="Arial"/>
                <w:color w:val="FFFFFF"/>
                <w:sz w:val="20"/>
                <w:szCs w:val="20"/>
              </w:rPr>
              <w:t xml:space="preserve">NIP: </w:t>
            </w:r>
          </w:p>
        </w:tc>
        <w:tc>
          <w:tcPr>
            <w:tcW w:w="5521" w:type="dxa"/>
            <w:tcBorders>
              <w:left w:val="single" w:sz="6" w:space="0" w:color="auto"/>
              <w:bottom w:val="single" w:sz="4" w:space="0" w:color="000000" w:themeColor="text1"/>
              <w:right w:val="single" w:sz="4" w:space="0" w:color="auto"/>
            </w:tcBorders>
            <w:vAlign w:val="center"/>
          </w:tcPr>
          <w:p w14:paraId="13CE2885" w14:textId="77777777" w:rsidR="00087C7C" w:rsidRPr="00F0054B" w:rsidRDefault="00087C7C" w:rsidP="00A95B19">
            <w:pPr>
              <w:rPr>
                <w:rFonts w:cs="Arial"/>
                <w:sz w:val="20"/>
                <w:szCs w:val="20"/>
              </w:rPr>
            </w:pPr>
          </w:p>
        </w:tc>
      </w:tr>
      <w:tr w:rsidR="00EA2309" w:rsidRPr="00F0054B" w14:paraId="11DE6103" w14:textId="77777777" w:rsidTr="00E14E0A">
        <w:trPr>
          <w:cantSplit/>
          <w:trHeight w:val="340"/>
          <w:jc w:val="center"/>
        </w:trPr>
        <w:tc>
          <w:tcPr>
            <w:tcW w:w="3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7365D" w:themeFill="text2" w:themeFillShade="BF"/>
            <w:vAlign w:val="center"/>
          </w:tcPr>
          <w:p w14:paraId="2958476E" w14:textId="77777777" w:rsidR="00EA2309" w:rsidRDefault="00EA2309">
            <w:pPr>
              <w:spacing w:line="240" w:lineRule="auto"/>
              <w:rPr>
                <w:rFonts w:cs="Arial"/>
                <w:color w:val="FFFFFF" w:themeColor="background1"/>
                <w:sz w:val="20"/>
                <w:szCs w:val="20"/>
              </w:rPr>
            </w:pPr>
            <w:r w:rsidRPr="00DB2480">
              <w:rPr>
                <w:rFonts w:cs="Arial"/>
                <w:color w:val="FFFFFF" w:themeColor="background1"/>
                <w:sz w:val="20"/>
                <w:szCs w:val="20"/>
              </w:rPr>
              <w:t xml:space="preserve">Rodzaj Wykonawcy: </w:t>
            </w:r>
          </w:p>
          <w:p w14:paraId="7036A8DB" w14:textId="0E093F98" w:rsidR="00EA2309" w:rsidRPr="00F0054B" w:rsidRDefault="00EA2309" w:rsidP="002B1AC9">
            <w:pPr>
              <w:spacing w:line="240" w:lineRule="auto"/>
              <w:rPr>
                <w:rFonts w:cs="Arial"/>
                <w:color w:val="FFFFFF"/>
                <w:sz w:val="20"/>
                <w:szCs w:val="20"/>
              </w:rPr>
            </w:pPr>
            <w:r w:rsidRPr="006F46C7">
              <w:rPr>
                <w:rFonts w:cs="Arial"/>
                <w:color w:val="FFFFFF" w:themeColor="background1"/>
                <w:sz w:val="16"/>
                <w:szCs w:val="16"/>
              </w:rPr>
              <w:t>(wpisać właściwe z wymienionych: mikroprzedsiębiorstwo, małe przedsiębiorstwo, średnie przedsiębiorstwo, jednoosobowa działalność gospodarcza, osoba fizyczna nieprowadząca działalności gospodarczej, inny rodzaj)</w:t>
            </w:r>
          </w:p>
        </w:tc>
        <w:tc>
          <w:tcPr>
            <w:tcW w:w="55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F8C65A" w14:textId="77777777" w:rsidR="00EA2309" w:rsidRPr="00F0054B" w:rsidRDefault="00EA2309" w:rsidP="00A95B19">
            <w:pPr>
              <w:rPr>
                <w:rFonts w:cs="Arial"/>
                <w:sz w:val="20"/>
                <w:szCs w:val="20"/>
              </w:rPr>
            </w:pPr>
          </w:p>
        </w:tc>
      </w:tr>
    </w:tbl>
    <w:p w14:paraId="6A6A5336" w14:textId="77777777" w:rsidR="00087C7C" w:rsidRPr="00123078" w:rsidRDefault="00087C7C" w:rsidP="00373DAC">
      <w:r w:rsidRPr="00123078">
        <w:tab/>
      </w:r>
      <w:r w:rsidRPr="00123078">
        <w:tab/>
      </w:r>
      <w:r w:rsidRPr="00123078">
        <w:tab/>
      </w:r>
      <w:r w:rsidRPr="00123078">
        <w:tab/>
      </w:r>
    </w:p>
    <w:p w14:paraId="6C22F6F5" w14:textId="41B5E129" w:rsidR="00FE14E3" w:rsidRPr="00F84422" w:rsidRDefault="00FE14E3" w:rsidP="0035756B">
      <w:pPr>
        <w:spacing w:line="259" w:lineRule="auto"/>
        <w:ind w:left="4678"/>
        <w:rPr>
          <w:rFonts w:cs="Arial"/>
          <w:sz w:val="20"/>
        </w:rPr>
      </w:pPr>
      <w:r w:rsidRPr="00F84422">
        <w:rPr>
          <w:rFonts w:cs="Arial"/>
          <w:b/>
          <w:sz w:val="20"/>
        </w:rPr>
        <w:t>ORLEN Spółki Akcyjnej</w:t>
      </w:r>
    </w:p>
    <w:p w14:paraId="146906E6" w14:textId="77777777" w:rsidR="00FE14E3" w:rsidRPr="00E14E0A" w:rsidRDefault="00FE14E3" w:rsidP="0035756B">
      <w:pPr>
        <w:pStyle w:val="Tekstpodstawowy"/>
        <w:tabs>
          <w:tab w:val="left" w:pos="851"/>
        </w:tabs>
        <w:spacing w:after="0" w:line="259" w:lineRule="auto"/>
        <w:ind w:left="4678"/>
        <w:rPr>
          <w:rFonts w:cs="Arial"/>
          <w:b/>
          <w:sz w:val="20"/>
        </w:rPr>
      </w:pPr>
      <w:r w:rsidRPr="00E14E0A">
        <w:rPr>
          <w:rFonts w:cs="Arial"/>
          <w:b/>
          <w:sz w:val="20"/>
        </w:rPr>
        <w:t>Oddział Centralny Polskie Górnictwo Naftowe i Gazownictwo w Warszawie</w:t>
      </w:r>
    </w:p>
    <w:p w14:paraId="1C3A5CA1" w14:textId="77777777" w:rsidR="00FE14E3" w:rsidRPr="00E14E0A" w:rsidRDefault="00FE14E3" w:rsidP="0035756B">
      <w:pPr>
        <w:pStyle w:val="Tekstpodstawowy"/>
        <w:tabs>
          <w:tab w:val="left" w:pos="851"/>
        </w:tabs>
        <w:spacing w:after="0" w:line="259" w:lineRule="auto"/>
        <w:ind w:left="4678"/>
        <w:rPr>
          <w:rFonts w:cs="Arial"/>
          <w:b/>
          <w:sz w:val="20"/>
        </w:rPr>
      </w:pPr>
      <w:r w:rsidRPr="00E14E0A">
        <w:rPr>
          <w:rFonts w:cs="Arial"/>
          <w:b/>
          <w:sz w:val="20"/>
        </w:rPr>
        <w:t>ul. Marcina Kasprzaka 25</w:t>
      </w:r>
    </w:p>
    <w:p w14:paraId="06005360" w14:textId="77777777" w:rsidR="00FE14E3" w:rsidRPr="00E14E0A" w:rsidRDefault="00FE14E3" w:rsidP="0035756B">
      <w:pPr>
        <w:pStyle w:val="Tekstpodstawowy"/>
        <w:tabs>
          <w:tab w:val="left" w:pos="851"/>
        </w:tabs>
        <w:spacing w:after="0" w:line="259" w:lineRule="auto"/>
        <w:ind w:left="4678"/>
        <w:rPr>
          <w:rFonts w:cs="Arial"/>
          <w:b/>
          <w:sz w:val="20"/>
        </w:rPr>
      </w:pPr>
      <w:r w:rsidRPr="00E14E0A">
        <w:rPr>
          <w:rFonts w:cs="Arial"/>
          <w:b/>
          <w:sz w:val="20"/>
        </w:rPr>
        <w:t>01-224 Warszawa</w:t>
      </w:r>
    </w:p>
    <w:p w14:paraId="65CC1ECA" w14:textId="131D7520" w:rsidR="00087C7C" w:rsidRPr="00123078" w:rsidRDefault="00087C7C" w:rsidP="00373DAC"/>
    <w:p w14:paraId="62C60585" w14:textId="77777777" w:rsidR="00087C7C" w:rsidRPr="00123078" w:rsidRDefault="00087C7C" w:rsidP="00373DAC">
      <w:pPr>
        <w:jc w:val="center"/>
      </w:pPr>
      <w:r w:rsidRPr="00123078">
        <w:t>O F E R T A</w:t>
      </w:r>
    </w:p>
    <w:p w14:paraId="25A18FE9" w14:textId="0EDB572F" w:rsidR="00161116" w:rsidRPr="00B65C31" w:rsidRDefault="00087C7C" w:rsidP="00F84422">
      <w:pPr>
        <w:autoSpaceDE w:val="0"/>
        <w:autoSpaceDN w:val="0"/>
        <w:adjustRightInd w:val="0"/>
        <w:spacing w:before="120" w:after="120" w:line="259" w:lineRule="auto"/>
        <w:rPr>
          <w:rFonts w:cs="Arial"/>
          <w:sz w:val="20"/>
          <w:szCs w:val="20"/>
        </w:rPr>
      </w:pPr>
      <w:r w:rsidRPr="00C24A40">
        <w:rPr>
          <w:rFonts w:cs="Arial"/>
          <w:sz w:val="20"/>
          <w:szCs w:val="20"/>
        </w:rPr>
        <w:t>W odpowiedzi na ogłoszenie o zamówieniu w postępowaniu</w:t>
      </w:r>
      <w:r w:rsidR="00161116">
        <w:rPr>
          <w:rFonts w:cs="Arial"/>
          <w:sz w:val="20"/>
          <w:szCs w:val="20"/>
        </w:rPr>
        <w:t xml:space="preserve"> </w:t>
      </w:r>
      <w:r w:rsidR="00161116" w:rsidRPr="00A3351C">
        <w:rPr>
          <w:rFonts w:cs="Arial"/>
          <w:sz w:val="20"/>
          <w:szCs w:val="20"/>
        </w:rPr>
        <w:t xml:space="preserve">niepublicznym prowadzonym </w:t>
      </w:r>
      <w:r w:rsidR="00161116" w:rsidRPr="00A3351C">
        <w:rPr>
          <w:rFonts w:cs="Arial"/>
          <w:sz w:val="20"/>
          <w:szCs w:val="20"/>
        </w:rPr>
        <w:br/>
        <w:t xml:space="preserve">w trybie </w:t>
      </w:r>
      <w:r w:rsidR="00161116">
        <w:rPr>
          <w:rFonts w:cs="Arial"/>
          <w:sz w:val="20"/>
          <w:szCs w:val="20"/>
        </w:rPr>
        <w:t>pr</w:t>
      </w:r>
      <w:r w:rsidR="00D74284">
        <w:rPr>
          <w:rFonts w:cs="Arial"/>
          <w:sz w:val="20"/>
          <w:szCs w:val="20"/>
        </w:rPr>
        <w:t>zetargu nieograniczonego</w:t>
      </w:r>
      <w:r w:rsidR="00161116" w:rsidRPr="00A3351C">
        <w:rPr>
          <w:rFonts w:cs="Arial"/>
          <w:sz w:val="20"/>
          <w:szCs w:val="20"/>
        </w:rPr>
        <w:t xml:space="preserve"> pn. </w:t>
      </w:r>
      <w:r w:rsidR="00C3632C">
        <w:rPr>
          <w:rFonts w:cs="Arial"/>
          <w:sz w:val="20"/>
          <w:szCs w:val="20"/>
        </w:rPr>
        <w:t>„</w:t>
      </w:r>
      <w:r w:rsidR="00E14E0A" w:rsidRPr="00E14E0A">
        <w:rPr>
          <w:rFonts w:cs="Arial"/>
          <w:b/>
          <w:sz w:val="20"/>
          <w:szCs w:val="20"/>
        </w:rPr>
        <w:t>Świadczenie usługi przewozu dwóch zestawów CNG dwoma ciągnikami siodłowymi wraz z obsługą</w:t>
      </w:r>
      <w:r w:rsidR="00C3632C" w:rsidRPr="00F84422">
        <w:rPr>
          <w:rFonts w:cs="Arial"/>
          <w:sz w:val="20"/>
          <w:szCs w:val="20"/>
        </w:rPr>
        <w:t>”</w:t>
      </w:r>
      <w:r w:rsidR="00161116" w:rsidRPr="00052764">
        <w:rPr>
          <w:rFonts w:cs="Arial"/>
          <w:sz w:val="20"/>
          <w:szCs w:val="20"/>
        </w:rPr>
        <w:t xml:space="preserve">, numer postępowania: </w:t>
      </w:r>
      <w:r w:rsidR="00E14E0A" w:rsidRPr="00E14E0A">
        <w:rPr>
          <w:rFonts w:cs="Arial"/>
          <w:b/>
          <w:sz w:val="20"/>
          <w:szCs w:val="20"/>
        </w:rPr>
        <w:t>NP/ORLEN/25/1186/OS/EU</w:t>
      </w:r>
    </w:p>
    <w:p w14:paraId="61DBB279" w14:textId="77777777" w:rsidR="00087C7C" w:rsidRPr="00123078" w:rsidRDefault="00087C7C" w:rsidP="00D975D3">
      <w:pPr>
        <w:adjustRightInd w:val="0"/>
        <w:spacing w:after="120" w:line="259" w:lineRule="auto"/>
        <w:rPr>
          <w:rFonts w:cs="Arial"/>
          <w:sz w:val="20"/>
          <w:szCs w:val="20"/>
        </w:rPr>
      </w:pPr>
      <w:r w:rsidRPr="00123078">
        <w:rPr>
          <w:rFonts w:cs="Arial"/>
          <w:sz w:val="20"/>
          <w:szCs w:val="20"/>
        </w:rPr>
        <w:t>My niżej podpisani działając w imieniu i na rzecz:</w:t>
      </w:r>
    </w:p>
    <w:p w14:paraId="445ABB4D" w14:textId="77777777" w:rsidR="00087C7C" w:rsidRDefault="00087C7C" w:rsidP="00D975D3">
      <w:pPr>
        <w:adjustRightInd w:val="0"/>
        <w:spacing w:line="259" w:lineRule="auto"/>
        <w:jc w:val="center"/>
        <w:rPr>
          <w:rFonts w:cs="Arial"/>
          <w:sz w:val="20"/>
          <w:szCs w:val="20"/>
        </w:rPr>
      </w:pPr>
    </w:p>
    <w:p w14:paraId="67D04FAA" w14:textId="77777777" w:rsidR="00087C7C" w:rsidRPr="00123078" w:rsidRDefault="00087C7C" w:rsidP="00F84422">
      <w:pPr>
        <w:adjustRightInd w:val="0"/>
        <w:spacing w:line="259" w:lineRule="auto"/>
        <w:rPr>
          <w:rFonts w:cs="Arial"/>
          <w:sz w:val="20"/>
          <w:szCs w:val="20"/>
        </w:rPr>
      </w:pPr>
      <w:r w:rsidRPr="00123078">
        <w:rPr>
          <w:rFonts w:cs="Arial"/>
          <w:sz w:val="20"/>
          <w:szCs w:val="20"/>
        </w:rPr>
        <w:t>………………………………………………………………………………………………………………….……</w:t>
      </w:r>
    </w:p>
    <w:p w14:paraId="672BC2C7" w14:textId="77777777" w:rsidR="00087C7C" w:rsidRPr="00F84422" w:rsidRDefault="00087C7C" w:rsidP="00F84422">
      <w:pPr>
        <w:adjustRightInd w:val="0"/>
        <w:spacing w:after="200" w:line="259" w:lineRule="auto"/>
        <w:jc w:val="center"/>
        <w:rPr>
          <w:rFonts w:cs="Arial"/>
          <w:i/>
          <w:iCs/>
          <w:sz w:val="18"/>
          <w:szCs w:val="20"/>
        </w:rPr>
      </w:pPr>
      <w:r w:rsidRPr="00F84422">
        <w:rPr>
          <w:rFonts w:cs="Arial"/>
          <w:i/>
          <w:iCs/>
          <w:sz w:val="18"/>
          <w:szCs w:val="20"/>
        </w:rPr>
        <w:t>(nazwa firmy i dokładny adres Wykonawcy)</w:t>
      </w:r>
    </w:p>
    <w:p w14:paraId="271C9813" w14:textId="38B5F982" w:rsidR="00087C7C" w:rsidRDefault="00087C7C" w:rsidP="00F84422">
      <w:pPr>
        <w:shd w:val="clear" w:color="auto" w:fill="FFFFFF"/>
        <w:spacing w:line="259" w:lineRule="auto"/>
        <w:rPr>
          <w:sz w:val="20"/>
        </w:rPr>
      </w:pPr>
      <w:r w:rsidRPr="009B0037">
        <w:rPr>
          <w:sz w:val="20"/>
        </w:rPr>
        <w:t>Ubiegając się o zamówienie oświadczamy, że oferujemy</w:t>
      </w:r>
      <w:r w:rsidR="009B3A47">
        <w:rPr>
          <w:sz w:val="20"/>
        </w:rPr>
        <w:t xml:space="preserve"> następującą cenę za wykonanie przedmiotu zamówienia na warunkach określonych w SWZ:</w:t>
      </w:r>
    </w:p>
    <w:p w14:paraId="3831B3BD" w14:textId="3DBEC8C7" w:rsidR="006C68B3" w:rsidRDefault="006C68B3" w:rsidP="00F84422">
      <w:pPr>
        <w:shd w:val="clear" w:color="auto" w:fill="FFFFFF"/>
        <w:spacing w:line="259" w:lineRule="auto"/>
        <w:rPr>
          <w:sz w:val="20"/>
        </w:rPr>
      </w:pPr>
    </w:p>
    <w:tbl>
      <w:tblPr>
        <w:tblStyle w:val="Tabela-Siatka1"/>
        <w:tblW w:w="5000" w:type="pct"/>
        <w:jc w:val="center"/>
        <w:tblLook w:val="04A0" w:firstRow="1" w:lastRow="0" w:firstColumn="1" w:lastColumn="0" w:noHBand="0" w:noVBand="1"/>
      </w:tblPr>
      <w:tblGrid>
        <w:gridCol w:w="2263"/>
        <w:gridCol w:w="1133"/>
        <w:gridCol w:w="2128"/>
        <w:gridCol w:w="1417"/>
        <w:gridCol w:w="2121"/>
      </w:tblGrid>
      <w:tr w:rsidR="006C68B3" w:rsidRPr="006C68B3" w14:paraId="2C1DEAC0" w14:textId="77777777" w:rsidTr="006C68B3">
        <w:trPr>
          <w:trHeight w:val="873"/>
          <w:jc w:val="center"/>
        </w:trPr>
        <w:tc>
          <w:tcPr>
            <w:tcW w:w="1249" w:type="pct"/>
            <w:shd w:val="clear" w:color="auto" w:fill="17365D" w:themeFill="text2" w:themeFillShade="BF"/>
            <w:vAlign w:val="center"/>
          </w:tcPr>
          <w:p w14:paraId="53592721" w14:textId="77777777" w:rsidR="006C68B3" w:rsidRPr="006C68B3" w:rsidRDefault="006C68B3" w:rsidP="006C68B3">
            <w:pPr>
              <w:spacing w:line="240" w:lineRule="auto"/>
              <w:jc w:val="center"/>
              <w:rPr>
                <w:b/>
                <w:bCs/>
                <w:sz w:val="20"/>
              </w:rPr>
            </w:pPr>
            <w:r w:rsidRPr="006C68B3">
              <w:rPr>
                <w:b/>
                <w:bCs/>
                <w:sz w:val="20"/>
              </w:rPr>
              <w:t>Ryczałt dobowy netto</w:t>
            </w:r>
          </w:p>
          <w:p w14:paraId="1E3F0823" w14:textId="77777777" w:rsidR="006C68B3" w:rsidRPr="006C68B3" w:rsidRDefault="006C68B3" w:rsidP="006C68B3">
            <w:pPr>
              <w:spacing w:line="240" w:lineRule="auto"/>
              <w:jc w:val="center"/>
              <w:rPr>
                <w:bCs/>
                <w:i/>
                <w:sz w:val="20"/>
              </w:rPr>
            </w:pPr>
            <w:r w:rsidRPr="006C68B3">
              <w:rPr>
                <w:bCs/>
                <w:i/>
                <w:sz w:val="16"/>
              </w:rPr>
              <w:t>[PLN]</w:t>
            </w:r>
          </w:p>
        </w:tc>
        <w:tc>
          <w:tcPr>
            <w:tcW w:w="625" w:type="pct"/>
            <w:shd w:val="clear" w:color="auto" w:fill="17365D" w:themeFill="text2" w:themeFillShade="BF"/>
            <w:vAlign w:val="center"/>
          </w:tcPr>
          <w:p w14:paraId="7327F6CF" w14:textId="77777777" w:rsidR="006C68B3" w:rsidRPr="006C68B3" w:rsidRDefault="006C68B3" w:rsidP="006C68B3">
            <w:pPr>
              <w:spacing w:line="240" w:lineRule="auto"/>
              <w:jc w:val="center"/>
              <w:rPr>
                <w:b/>
                <w:bCs/>
                <w:sz w:val="20"/>
              </w:rPr>
            </w:pPr>
            <w:r w:rsidRPr="006C68B3">
              <w:rPr>
                <w:b/>
                <w:bCs/>
                <w:sz w:val="20"/>
              </w:rPr>
              <w:t>Ilość</w:t>
            </w:r>
          </w:p>
          <w:p w14:paraId="5F346A12" w14:textId="77777777" w:rsidR="006C68B3" w:rsidRPr="006C68B3" w:rsidRDefault="006C68B3" w:rsidP="006C68B3">
            <w:pPr>
              <w:spacing w:line="240" w:lineRule="auto"/>
              <w:jc w:val="center"/>
              <w:rPr>
                <w:bCs/>
                <w:i/>
                <w:sz w:val="20"/>
              </w:rPr>
            </w:pPr>
            <w:r w:rsidRPr="006C68B3">
              <w:rPr>
                <w:bCs/>
                <w:i/>
                <w:sz w:val="16"/>
              </w:rPr>
              <w:t>[doba]</w:t>
            </w:r>
          </w:p>
        </w:tc>
        <w:tc>
          <w:tcPr>
            <w:tcW w:w="1174" w:type="pct"/>
            <w:shd w:val="clear" w:color="auto" w:fill="17365D" w:themeFill="text2" w:themeFillShade="BF"/>
            <w:vAlign w:val="center"/>
          </w:tcPr>
          <w:p w14:paraId="78D60C94" w14:textId="77777777" w:rsidR="006C68B3" w:rsidRPr="006C68B3" w:rsidRDefault="006C68B3" w:rsidP="006C68B3">
            <w:pPr>
              <w:spacing w:line="240" w:lineRule="auto"/>
              <w:jc w:val="center"/>
              <w:rPr>
                <w:b/>
                <w:bCs/>
                <w:sz w:val="20"/>
              </w:rPr>
            </w:pPr>
            <w:r w:rsidRPr="006C68B3">
              <w:rPr>
                <w:b/>
                <w:bCs/>
                <w:sz w:val="20"/>
              </w:rPr>
              <w:t>Wartość netto</w:t>
            </w:r>
          </w:p>
          <w:p w14:paraId="46AD7404" w14:textId="77777777" w:rsidR="006C68B3" w:rsidRPr="006C68B3" w:rsidRDefault="006C68B3" w:rsidP="006C68B3">
            <w:pPr>
              <w:spacing w:line="240" w:lineRule="auto"/>
              <w:jc w:val="center"/>
              <w:rPr>
                <w:bCs/>
                <w:i/>
                <w:sz w:val="20"/>
              </w:rPr>
            </w:pPr>
            <w:r w:rsidRPr="006C68B3">
              <w:rPr>
                <w:bCs/>
                <w:i/>
                <w:sz w:val="16"/>
              </w:rPr>
              <w:t>[PLN]</w:t>
            </w:r>
          </w:p>
        </w:tc>
        <w:tc>
          <w:tcPr>
            <w:tcW w:w="782" w:type="pct"/>
            <w:shd w:val="clear" w:color="auto" w:fill="17365D" w:themeFill="text2" w:themeFillShade="BF"/>
            <w:vAlign w:val="center"/>
          </w:tcPr>
          <w:p w14:paraId="074886D0" w14:textId="77777777" w:rsidR="006C68B3" w:rsidRPr="006C68B3" w:rsidRDefault="006C68B3" w:rsidP="006C68B3">
            <w:pPr>
              <w:spacing w:line="240" w:lineRule="auto"/>
              <w:jc w:val="center"/>
              <w:rPr>
                <w:b/>
                <w:bCs/>
                <w:sz w:val="20"/>
              </w:rPr>
            </w:pPr>
            <w:r w:rsidRPr="006C68B3">
              <w:rPr>
                <w:b/>
                <w:bCs/>
                <w:sz w:val="20"/>
              </w:rPr>
              <w:t>Stawka podatku VAT</w:t>
            </w:r>
          </w:p>
          <w:p w14:paraId="04688660" w14:textId="77777777" w:rsidR="006C68B3" w:rsidRPr="006C68B3" w:rsidRDefault="006C68B3" w:rsidP="006C68B3">
            <w:pPr>
              <w:spacing w:line="240" w:lineRule="auto"/>
              <w:jc w:val="center"/>
              <w:rPr>
                <w:bCs/>
                <w:i/>
                <w:sz w:val="20"/>
              </w:rPr>
            </w:pPr>
            <w:r w:rsidRPr="006C68B3">
              <w:rPr>
                <w:bCs/>
                <w:i/>
                <w:sz w:val="16"/>
              </w:rPr>
              <w:t>[%]</w:t>
            </w:r>
          </w:p>
        </w:tc>
        <w:tc>
          <w:tcPr>
            <w:tcW w:w="1170" w:type="pct"/>
            <w:shd w:val="clear" w:color="auto" w:fill="17365D" w:themeFill="text2" w:themeFillShade="BF"/>
            <w:vAlign w:val="center"/>
          </w:tcPr>
          <w:p w14:paraId="38F7B5D1" w14:textId="77777777" w:rsidR="006C68B3" w:rsidRPr="006C68B3" w:rsidRDefault="006C68B3" w:rsidP="006C68B3">
            <w:pPr>
              <w:spacing w:line="240" w:lineRule="auto"/>
              <w:jc w:val="center"/>
              <w:rPr>
                <w:b/>
                <w:bCs/>
                <w:sz w:val="20"/>
              </w:rPr>
            </w:pPr>
            <w:r w:rsidRPr="006C68B3">
              <w:rPr>
                <w:b/>
                <w:bCs/>
                <w:sz w:val="20"/>
              </w:rPr>
              <w:t>Cena brutto</w:t>
            </w:r>
          </w:p>
          <w:p w14:paraId="1206DB76" w14:textId="77777777" w:rsidR="006C68B3" w:rsidRPr="006C68B3" w:rsidRDefault="006C68B3" w:rsidP="006C68B3">
            <w:pPr>
              <w:spacing w:line="240" w:lineRule="auto"/>
              <w:jc w:val="center"/>
              <w:rPr>
                <w:bCs/>
                <w:i/>
                <w:sz w:val="20"/>
              </w:rPr>
            </w:pPr>
            <w:r w:rsidRPr="006C68B3">
              <w:rPr>
                <w:bCs/>
                <w:i/>
                <w:sz w:val="16"/>
              </w:rPr>
              <w:t>[PLN]</w:t>
            </w:r>
          </w:p>
        </w:tc>
      </w:tr>
      <w:tr w:rsidR="006C68B3" w:rsidRPr="006C68B3" w14:paraId="026D17C0" w14:textId="77777777" w:rsidTr="006C68B3">
        <w:trPr>
          <w:jc w:val="center"/>
        </w:trPr>
        <w:tc>
          <w:tcPr>
            <w:tcW w:w="1249" w:type="pct"/>
            <w:shd w:val="clear" w:color="auto" w:fill="17365D" w:themeFill="text2" w:themeFillShade="BF"/>
            <w:vAlign w:val="center"/>
          </w:tcPr>
          <w:p w14:paraId="12C39A06" w14:textId="77777777" w:rsidR="006C68B3" w:rsidRPr="006C68B3" w:rsidRDefault="006C68B3" w:rsidP="006C68B3">
            <w:pPr>
              <w:spacing w:line="240" w:lineRule="auto"/>
              <w:jc w:val="center"/>
              <w:rPr>
                <w:b/>
                <w:bCs/>
                <w:sz w:val="14"/>
              </w:rPr>
            </w:pPr>
            <w:r w:rsidRPr="006C68B3">
              <w:rPr>
                <w:b/>
                <w:bCs/>
                <w:sz w:val="14"/>
              </w:rPr>
              <w:t>1</w:t>
            </w:r>
          </w:p>
        </w:tc>
        <w:tc>
          <w:tcPr>
            <w:tcW w:w="625" w:type="pct"/>
            <w:shd w:val="clear" w:color="auto" w:fill="17365D" w:themeFill="text2" w:themeFillShade="BF"/>
            <w:vAlign w:val="center"/>
          </w:tcPr>
          <w:p w14:paraId="74F89C96" w14:textId="77777777" w:rsidR="006C68B3" w:rsidRPr="006C68B3" w:rsidRDefault="006C68B3" w:rsidP="006C68B3">
            <w:pPr>
              <w:spacing w:line="240" w:lineRule="auto"/>
              <w:jc w:val="center"/>
              <w:rPr>
                <w:b/>
                <w:bCs/>
                <w:sz w:val="14"/>
              </w:rPr>
            </w:pPr>
            <w:r w:rsidRPr="006C68B3">
              <w:rPr>
                <w:b/>
                <w:bCs/>
                <w:sz w:val="14"/>
              </w:rPr>
              <w:t>2</w:t>
            </w:r>
          </w:p>
        </w:tc>
        <w:tc>
          <w:tcPr>
            <w:tcW w:w="1174" w:type="pct"/>
            <w:shd w:val="clear" w:color="auto" w:fill="17365D" w:themeFill="text2" w:themeFillShade="BF"/>
            <w:vAlign w:val="center"/>
          </w:tcPr>
          <w:p w14:paraId="009C207B" w14:textId="77777777" w:rsidR="006C68B3" w:rsidRPr="006C68B3" w:rsidRDefault="006C68B3" w:rsidP="006C68B3">
            <w:pPr>
              <w:spacing w:line="240" w:lineRule="auto"/>
              <w:jc w:val="center"/>
              <w:rPr>
                <w:b/>
                <w:bCs/>
                <w:sz w:val="14"/>
              </w:rPr>
            </w:pPr>
            <w:r w:rsidRPr="006C68B3">
              <w:rPr>
                <w:b/>
                <w:bCs/>
                <w:sz w:val="14"/>
              </w:rPr>
              <w:t>3 = 1 x 2</w:t>
            </w:r>
          </w:p>
        </w:tc>
        <w:tc>
          <w:tcPr>
            <w:tcW w:w="782" w:type="pct"/>
            <w:shd w:val="clear" w:color="auto" w:fill="17365D" w:themeFill="text2" w:themeFillShade="BF"/>
            <w:vAlign w:val="center"/>
          </w:tcPr>
          <w:p w14:paraId="0096B713" w14:textId="77777777" w:rsidR="006C68B3" w:rsidRPr="006C68B3" w:rsidRDefault="006C68B3" w:rsidP="006C68B3">
            <w:pPr>
              <w:spacing w:line="240" w:lineRule="auto"/>
              <w:jc w:val="center"/>
              <w:rPr>
                <w:b/>
                <w:bCs/>
                <w:sz w:val="14"/>
              </w:rPr>
            </w:pPr>
            <w:r w:rsidRPr="006C68B3">
              <w:rPr>
                <w:b/>
                <w:bCs/>
                <w:sz w:val="14"/>
              </w:rPr>
              <w:t>4</w:t>
            </w:r>
          </w:p>
        </w:tc>
        <w:tc>
          <w:tcPr>
            <w:tcW w:w="1170" w:type="pct"/>
            <w:shd w:val="clear" w:color="auto" w:fill="17365D" w:themeFill="text2" w:themeFillShade="BF"/>
            <w:vAlign w:val="center"/>
          </w:tcPr>
          <w:p w14:paraId="30FA03B6" w14:textId="7C5AEFBC" w:rsidR="006C68B3" w:rsidRPr="006C68B3" w:rsidRDefault="006C68B3" w:rsidP="006C68B3">
            <w:pPr>
              <w:spacing w:line="240" w:lineRule="auto"/>
              <w:jc w:val="center"/>
              <w:rPr>
                <w:b/>
                <w:bCs/>
                <w:sz w:val="14"/>
              </w:rPr>
            </w:pPr>
            <w:r w:rsidRPr="006C68B3">
              <w:rPr>
                <w:b/>
                <w:bCs/>
                <w:sz w:val="14"/>
              </w:rPr>
              <w:t>5* = 3 + (3 x 4)</w:t>
            </w:r>
          </w:p>
        </w:tc>
      </w:tr>
      <w:tr w:rsidR="006C68B3" w:rsidRPr="006C68B3" w14:paraId="19E992DF" w14:textId="77777777" w:rsidTr="00E60A1F">
        <w:trPr>
          <w:trHeight w:val="560"/>
          <w:jc w:val="center"/>
        </w:trPr>
        <w:tc>
          <w:tcPr>
            <w:tcW w:w="1249" w:type="pct"/>
            <w:vAlign w:val="center"/>
          </w:tcPr>
          <w:p w14:paraId="2E34D58A" w14:textId="77777777" w:rsidR="006C68B3" w:rsidRPr="006C68B3" w:rsidRDefault="006C68B3" w:rsidP="006C68B3">
            <w:pPr>
              <w:spacing w:line="240" w:lineRule="auto"/>
              <w:jc w:val="center"/>
              <w:rPr>
                <w:bCs/>
                <w:sz w:val="20"/>
              </w:rPr>
            </w:pPr>
          </w:p>
        </w:tc>
        <w:tc>
          <w:tcPr>
            <w:tcW w:w="625" w:type="pct"/>
            <w:vAlign w:val="center"/>
          </w:tcPr>
          <w:p w14:paraId="3BF0D47B" w14:textId="3270AD29" w:rsidR="006C68B3" w:rsidRPr="006C68B3" w:rsidRDefault="006C68B3" w:rsidP="006C68B3">
            <w:pPr>
              <w:spacing w:line="240" w:lineRule="auto"/>
              <w:jc w:val="center"/>
              <w:rPr>
                <w:bCs/>
                <w:sz w:val="20"/>
              </w:rPr>
            </w:pPr>
            <w:r>
              <w:rPr>
                <w:bCs/>
                <w:sz w:val="20"/>
              </w:rPr>
              <w:t>730</w:t>
            </w:r>
          </w:p>
        </w:tc>
        <w:tc>
          <w:tcPr>
            <w:tcW w:w="1174" w:type="pct"/>
            <w:vAlign w:val="center"/>
          </w:tcPr>
          <w:p w14:paraId="21145481" w14:textId="77777777" w:rsidR="006C68B3" w:rsidRPr="006C68B3" w:rsidRDefault="006C68B3" w:rsidP="006C68B3">
            <w:pPr>
              <w:spacing w:line="240" w:lineRule="auto"/>
              <w:jc w:val="center"/>
              <w:rPr>
                <w:bCs/>
                <w:sz w:val="20"/>
              </w:rPr>
            </w:pPr>
          </w:p>
        </w:tc>
        <w:tc>
          <w:tcPr>
            <w:tcW w:w="782" w:type="pct"/>
            <w:vAlign w:val="center"/>
          </w:tcPr>
          <w:p w14:paraId="23FAA48B" w14:textId="77777777" w:rsidR="006C68B3" w:rsidRPr="006C68B3" w:rsidRDefault="006C68B3" w:rsidP="006C68B3">
            <w:pPr>
              <w:spacing w:line="240" w:lineRule="auto"/>
              <w:jc w:val="center"/>
              <w:rPr>
                <w:bCs/>
                <w:sz w:val="20"/>
              </w:rPr>
            </w:pPr>
          </w:p>
        </w:tc>
        <w:tc>
          <w:tcPr>
            <w:tcW w:w="1170" w:type="pct"/>
            <w:vAlign w:val="center"/>
          </w:tcPr>
          <w:p w14:paraId="61872D81" w14:textId="77777777" w:rsidR="006C68B3" w:rsidRPr="006C68B3" w:rsidRDefault="006C68B3" w:rsidP="006C68B3">
            <w:pPr>
              <w:spacing w:line="240" w:lineRule="auto"/>
              <w:jc w:val="center"/>
              <w:rPr>
                <w:b/>
                <w:bCs/>
                <w:sz w:val="20"/>
              </w:rPr>
            </w:pPr>
          </w:p>
        </w:tc>
      </w:tr>
    </w:tbl>
    <w:p w14:paraId="5B2941D9" w14:textId="665B42EB" w:rsidR="006C68B3" w:rsidRDefault="006C68B3" w:rsidP="00F84422">
      <w:pPr>
        <w:shd w:val="clear" w:color="auto" w:fill="FFFFFF"/>
        <w:spacing w:line="259" w:lineRule="auto"/>
        <w:rPr>
          <w:sz w:val="20"/>
        </w:rPr>
      </w:pPr>
    </w:p>
    <w:p w14:paraId="56231879" w14:textId="31CB4B9A" w:rsidR="006C68B3" w:rsidRPr="00C044AB" w:rsidRDefault="006C68B3" w:rsidP="00F84422">
      <w:pPr>
        <w:shd w:val="clear" w:color="auto" w:fill="FFFFFF"/>
        <w:spacing w:line="259" w:lineRule="auto"/>
        <w:rPr>
          <w:sz w:val="16"/>
        </w:rPr>
      </w:pPr>
      <w:r w:rsidRPr="00C044AB">
        <w:rPr>
          <w:sz w:val="16"/>
        </w:rPr>
        <w:t>*</w:t>
      </w:r>
      <w:r w:rsidRPr="00C044AB">
        <w:rPr>
          <w:bCs/>
          <w:i/>
          <w:sz w:val="16"/>
        </w:rPr>
        <w:t>Wartość wpisana w kolumnie nr 5 stanowi cenę oferty.</w:t>
      </w:r>
    </w:p>
    <w:p w14:paraId="0F02C9B4" w14:textId="12A31645" w:rsidR="009B3A47" w:rsidRDefault="009B3A47" w:rsidP="002B1AC9">
      <w:pPr>
        <w:shd w:val="clear" w:color="auto" w:fill="FFFFFF"/>
        <w:spacing w:line="240" w:lineRule="auto"/>
        <w:rPr>
          <w:bCs/>
          <w:sz w:val="20"/>
        </w:rPr>
      </w:pPr>
    </w:p>
    <w:p w14:paraId="159A15BC" w14:textId="0A5DC155" w:rsidR="00671A1C" w:rsidRDefault="00671A1C" w:rsidP="002B1AC9">
      <w:pPr>
        <w:shd w:val="clear" w:color="auto" w:fill="FFFFFF"/>
        <w:spacing w:line="240" w:lineRule="auto"/>
        <w:rPr>
          <w:bCs/>
          <w:sz w:val="20"/>
        </w:rPr>
      </w:pPr>
    </w:p>
    <w:p w14:paraId="49CE815E" w14:textId="77777777" w:rsidR="00671A1C" w:rsidRPr="009B0037" w:rsidRDefault="00671A1C" w:rsidP="002B1AC9">
      <w:pPr>
        <w:shd w:val="clear" w:color="auto" w:fill="FFFFFF"/>
        <w:spacing w:line="240" w:lineRule="auto"/>
        <w:rPr>
          <w:bCs/>
          <w:sz w:val="20"/>
        </w:rPr>
      </w:pPr>
    </w:p>
    <w:p w14:paraId="7E33FBEC" w14:textId="77777777" w:rsidR="00087C7C" w:rsidRPr="00123078" w:rsidRDefault="00087C7C" w:rsidP="00D975D3">
      <w:pPr>
        <w:pStyle w:val="DraftLineWC"/>
        <w:suppressAutoHyphens w:val="0"/>
        <w:spacing w:after="200" w:line="259" w:lineRule="auto"/>
        <w:ind w:firstLine="0"/>
        <w:jc w:val="both"/>
        <w:rPr>
          <w:rFonts w:ascii="Arial" w:hAnsi="Arial" w:cs="Arial"/>
          <w:b/>
        </w:rPr>
      </w:pPr>
      <w:r w:rsidRPr="00123078">
        <w:rPr>
          <w:rFonts w:ascii="Arial" w:hAnsi="Arial" w:cs="Arial"/>
          <w:b/>
        </w:rPr>
        <w:lastRenderedPageBreak/>
        <w:t>Oświadczamy, że:</w:t>
      </w:r>
    </w:p>
    <w:p w14:paraId="166CDB0D" w14:textId="13D965A4" w:rsidR="00587480" w:rsidRDefault="00992149" w:rsidP="00D975D3">
      <w:pPr>
        <w:pStyle w:val="Styl1formularz"/>
        <w:spacing w:line="259" w:lineRule="auto"/>
      </w:pPr>
      <w:r>
        <w:t>Z</w:t>
      </w:r>
      <w:r w:rsidR="00087C7C" w:rsidRPr="00B22C3E">
        <w:t xml:space="preserve">apoznaliśmy się z treścią </w:t>
      </w:r>
      <w:r w:rsidR="008338C1">
        <w:t>specyfikacji</w:t>
      </w:r>
      <w:r w:rsidR="00087C7C">
        <w:t xml:space="preserve"> warunków zamówienia</w:t>
      </w:r>
      <w:r w:rsidR="00587480">
        <w:t>,</w:t>
      </w:r>
      <w:r w:rsidR="00087C7C" w:rsidRPr="00B22C3E">
        <w:t xml:space="preserve"> </w:t>
      </w:r>
      <w:r w:rsidR="00587480" w:rsidRPr="00587480">
        <w:t>a w szczególności z opisem przedmio</w:t>
      </w:r>
      <w:r w:rsidR="00587480">
        <w:t xml:space="preserve">tu zamówienia oraz wzorem umowy </w:t>
      </w:r>
      <w:r w:rsidR="00087C7C" w:rsidRPr="00B22C3E">
        <w:t>i przyjmujemy je bez zastrzeżeń</w:t>
      </w:r>
      <w:r w:rsidR="00C75651">
        <w:t>.</w:t>
      </w:r>
    </w:p>
    <w:p w14:paraId="2F7F4323" w14:textId="6F7B44D3" w:rsidR="00B11B7C" w:rsidRDefault="00B11B7C" w:rsidP="00D975D3">
      <w:pPr>
        <w:pStyle w:val="Styl1formularz"/>
        <w:spacing w:line="259" w:lineRule="auto"/>
      </w:pPr>
      <w:r w:rsidRPr="00B11B7C">
        <w:t>W razie wybrania naszej oferty zobowiązujemy się do podpisania umowy na warunkach zawa</w:t>
      </w:r>
      <w:r>
        <w:t xml:space="preserve">rtych w </w:t>
      </w:r>
      <w:r w:rsidRPr="00B11B7C">
        <w:t>specyfikacji warunków zamówienia w miejscu i terminie wskazanym przez Zamawiającego.</w:t>
      </w:r>
    </w:p>
    <w:p w14:paraId="655688DE" w14:textId="161CF9A1" w:rsidR="00087C7C" w:rsidRPr="00B22C3E" w:rsidRDefault="00587480" w:rsidP="00D975D3">
      <w:pPr>
        <w:pStyle w:val="Styl1formularz"/>
        <w:spacing w:line="259" w:lineRule="auto"/>
      </w:pPr>
      <w:r>
        <w:t>Z</w:t>
      </w:r>
      <w:r w:rsidR="00087C7C" w:rsidRPr="00B22C3E">
        <w:t>dobyliśmy konieczne informacje potrzebne do prawidłowego przygotowania oferty</w:t>
      </w:r>
      <w:r w:rsidR="00C75651">
        <w:t>.</w:t>
      </w:r>
    </w:p>
    <w:p w14:paraId="43CD92B3" w14:textId="70A1600A" w:rsidR="00087C7C" w:rsidRPr="00B22C3E" w:rsidRDefault="00992149" w:rsidP="00D975D3">
      <w:pPr>
        <w:pStyle w:val="Styl1formularz"/>
        <w:spacing w:line="259" w:lineRule="auto"/>
      </w:pPr>
      <w:r>
        <w:t>Z</w:t>
      </w:r>
      <w:r w:rsidR="00087C7C" w:rsidRPr="00B22C3E">
        <w:t xml:space="preserve">obowiązujemy się do wykonania zamówienia na warunkach i zasadach określonych </w:t>
      </w:r>
      <w:r w:rsidR="00087C7C">
        <w:br/>
      </w:r>
      <w:r w:rsidR="00D940AE" w:rsidRPr="00D940AE">
        <w:t xml:space="preserve">przez Zamawiającego </w:t>
      </w:r>
      <w:r w:rsidR="00087C7C" w:rsidRPr="00B22C3E">
        <w:t xml:space="preserve">w </w:t>
      </w:r>
      <w:r w:rsidR="008338C1">
        <w:t>specyfikacji</w:t>
      </w:r>
      <w:r w:rsidR="0050032E">
        <w:t xml:space="preserve"> warunków zamówienia</w:t>
      </w:r>
      <w:r w:rsidR="00C75651">
        <w:t>.</w:t>
      </w:r>
    </w:p>
    <w:p w14:paraId="4081C601" w14:textId="79EE5591" w:rsidR="00087C7C" w:rsidRDefault="00992149" w:rsidP="00D975D3">
      <w:pPr>
        <w:pStyle w:val="Styl1formularz"/>
        <w:spacing w:line="259" w:lineRule="auto"/>
      </w:pPr>
      <w:r>
        <w:t>A</w:t>
      </w:r>
      <w:r w:rsidR="00087C7C" w:rsidRPr="00123078">
        <w:t>kceptujemy wskazany w </w:t>
      </w:r>
      <w:r w:rsidR="006C29FD">
        <w:t>SWZ</w:t>
      </w:r>
      <w:r w:rsidR="00087C7C" w:rsidRPr="00123078">
        <w:t xml:space="preserve"> termin związania ofertą</w:t>
      </w:r>
      <w:r w:rsidR="00C75651">
        <w:t>.</w:t>
      </w:r>
    </w:p>
    <w:p w14:paraId="4D95DA32" w14:textId="47559848" w:rsidR="00C713EC" w:rsidRDefault="00992149" w:rsidP="00D975D3">
      <w:pPr>
        <w:pStyle w:val="Styl1formularz"/>
        <w:spacing w:line="259" w:lineRule="auto"/>
      </w:pPr>
      <w:r>
        <w:t>O</w:t>
      </w:r>
      <w:r w:rsidR="00087C7C" w:rsidRPr="00042E1C">
        <w:t>świadczamy, że w przypadku, gdy realizacja prac będzie wymagała udziału Podwykonawców, będziemy w pełni odpowiedzialni za działania lub uchybienia każdego Podwykonawcy, tak jakby to były nasze działania lub uchybienia</w:t>
      </w:r>
      <w:r w:rsidR="00C75651">
        <w:t>.</w:t>
      </w:r>
    </w:p>
    <w:p w14:paraId="49B29AA0" w14:textId="77777777" w:rsidR="00D975D3" w:rsidRPr="00AF1D9B" w:rsidRDefault="00D975D3" w:rsidP="00D975D3">
      <w:pPr>
        <w:pStyle w:val="Styl1formularz"/>
        <w:spacing w:after="120" w:line="259" w:lineRule="auto"/>
      </w:pPr>
      <w:r w:rsidRPr="00AF1D9B">
        <w:t>Zakres prac, który zamierzamy wykonać przy udziale podwykonawców:</w:t>
      </w:r>
    </w:p>
    <w:p w14:paraId="63E2D71F" w14:textId="77777777" w:rsidR="00D975D3" w:rsidRPr="00AF1D9B" w:rsidRDefault="00D975D3" w:rsidP="00D975D3">
      <w:pPr>
        <w:pStyle w:val="Styl1formularz"/>
        <w:numPr>
          <w:ilvl w:val="0"/>
          <w:numId w:val="23"/>
        </w:numPr>
        <w:spacing w:before="0" w:line="259" w:lineRule="auto"/>
        <w:ind w:left="720" w:hanging="295"/>
      </w:pPr>
      <w:r w:rsidRPr="00AF1D9B">
        <w:t>..................................................................................</w:t>
      </w:r>
    </w:p>
    <w:p w14:paraId="1063A8CA" w14:textId="77777777" w:rsidR="00D975D3" w:rsidRPr="00505554" w:rsidRDefault="00D975D3" w:rsidP="00D975D3">
      <w:pPr>
        <w:pStyle w:val="Styl1formularz"/>
        <w:numPr>
          <w:ilvl w:val="0"/>
          <w:numId w:val="0"/>
        </w:numPr>
        <w:spacing w:before="0" w:after="120" w:line="259" w:lineRule="auto"/>
        <w:ind w:left="709"/>
        <w:rPr>
          <w:i/>
          <w:sz w:val="18"/>
        </w:rPr>
      </w:pPr>
      <w:r w:rsidRPr="00505554">
        <w:rPr>
          <w:i/>
          <w:iCs/>
          <w:sz w:val="18"/>
        </w:rPr>
        <w:t>(część zamówienia, nazwa podwykonawcy o ile jest znany)</w:t>
      </w:r>
    </w:p>
    <w:p w14:paraId="5A4F0FC5" w14:textId="77777777" w:rsidR="00D975D3" w:rsidRPr="00AF1D9B" w:rsidRDefault="00D975D3" w:rsidP="00D975D3">
      <w:pPr>
        <w:pStyle w:val="Styl1formularz"/>
        <w:numPr>
          <w:ilvl w:val="0"/>
          <w:numId w:val="23"/>
        </w:numPr>
        <w:spacing w:before="0" w:line="259" w:lineRule="auto"/>
        <w:ind w:left="720" w:hanging="295"/>
      </w:pPr>
      <w:r w:rsidRPr="00AF1D9B">
        <w:t>...................................................................................</w:t>
      </w:r>
    </w:p>
    <w:p w14:paraId="261CCFDC" w14:textId="77777777" w:rsidR="00D975D3" w:rsidRPr="00505554" w:rsidRDefault="00D975D3" w:rsidP="00D975D3">
      <w:pPr>
        <w:pStyle w:val="Styl1formularz"/>
        <w:numPr>
          <w:ilvl w:val="0"/>
          <w:numId w:val="0"/>
        </w:numPr>
        <w:spacing w:before="0" w:line="259" w:lineRule="auto"/>
        <w:ind w:left="709"/>
        <w:rPr>
          <w:i/>
          <w:sz w:val="18"/>
        </w:rPr>
      </w:pPr>
      <w:r w:rsidRPr="00505554">
        <w:rPr>
          <w:bCs/>
          <w:i/>
          <w:iCs/>
          <w:sz w:val="18"/>
        </w:rPr>
        <w:t>(część zamówienia, nazwa podwykonawcy o ile jest znany)</w:t>
      </w:r>
    </w:p>
    <w:p w14:paraId="3A5EF5DA" w14:textId="77777777" w:rsidR="00D975D3" w:rsidRPr="00C044AB" w:rsidRDefault="00D975D3" w:rsidP="00D975D3">
      <w:pPr>
        <w:pStyle w:val="Styl1formularz"/>
        <w:spacing w:after="120" w:line="259" w:lineRule="auto"/>
        <w:rPr>
          <w:b/>
          <w:u w:val="single"/>
        </w:rPr>
      </w:pPr>
      <w:r w:rsidRPr="00C044AB">
        <w:rPr>
          <w:b/>
          <w:u w:val="single"/>
        </w:rPr>
        <w:t>Oświadczamy, że*</w:t>
      </w:r>
      <w:r w:rsidRPr="00C044AB">
        <w:rPr>
          <w:b/>
          <w:i/>
          <w:u w:val="single"/>
        </w:rPr>
        <w:t>(wybrać właściwe)</w:t>
      </w:r>
      <w:r w:rsidRPr="00C044AB">
        <w:rPr>
          <w:b/>
          <w:u w:val="single"/>
        </w:rPr>
        <w:t>:</w:t>
      </w:r>
    </w:p>
    <w:p w14:paraId="680A783F" w14:textId="0751FBBA" w:rsidR="00D975D3" w:rsidRPr="00505554" w:rsidRDefault="000C711C" w:rsidP="00D975D3">
      <w:pPr>
        <w:spacing w:line="259" w:lineRule="auto"/>
        <w:ind w:left="142"/>
        <w:rPr>
          <w:rFonts w:cs="Arial"/>
          <w:color w:val="000000"/>
          <w:sz w:val="20"/>
          <w:szCs w:val="20"/>
        </w:rPr>
      </w:pPr>
      <w:sdt>
        <w:sdtPr>
          <w:rPr>
            <w:rFonts w:cs="Arial"/>
            <w:sz w:val="20"/>
            <w:szCs w:val="20"/>
            <w:lang w:eastAsia="en-US"/>
          </w:rPr>
          <w:id w:val="88895920"/>
          <w14:checkbox>
            <w14:checked w14:val="0"/>
            <w14:checkedState w14:val="2612" w14:font="MS Gothic"/>
            <w14:uncheckedState w14:val="2610" w14:font="MS Gothic"/>
          </w14:checkbox>
        </w:sdtPr>
        <w:sdtEndPr/>
        <w:sdtContent>
          <w:r w:rsidR="00671A1C">
            <w:rPr>
              <w:rFonts w:ascii="MS Gothic" w:eastAsia="MS Gothic" w:hAnsi="MS Gothic" w:cs="Arial" w:hint="eastAsia"/>
              <w:sz w:val="20"/>
              <w:szCs w:val="20"/>
              <w:lang w:eastAsia="en-US"/>
            </w:rPr>
            <w:t>☐</w:t>
          </w:r>
        </w:sdtContent>
      </w:sdt>
      <w:r w:rsidR="00D975D3">
        <w:rPr>
          <w:rFonts w:cs="Arial"/>
          <w:sz w:val="20"/>
          <w:szCs w:val="20"/>
          <w:lang w:eastAsia="en-US"/>
        </w:rPr>
        <w:t xml:space="preserve">  </w:t>
      </w:r>
      <w:r w:rsidR="00D975D3" w:rsidRPr="00505554">
        <w:rPr>
          <w:rFonts w:cs="Arial"/>
          <w:sz w:val="20"/>
          <w:szCs w:val="20"/>
          <w:lang w:eastAsia="en-US"/>
        </w:rPr>
        <w:t>przekazujemy dane osobowe inne niż bezpośrednio nas dotyczące wobec czego:</w:t>
      </w:r>
    </w:p>
    <w:p w14:paraId="74B3F0BC" w14:textId="77777777" w:rsidR="00D975D3" w:rsidRPr="007F6E2A" w:rsidRDefault="00D975D3" w:rsidP="00615F84">
      <w:pPr>
        <w:pStyle w:val="Styla0"/>
        <w:numPr>
          <w:ilvl w:val="0"/>
          <w:numId w:val="48"/>
        </w:numPr>
        <w:spacing w:line="259" w:lineRule="auto"/>
      </w:pPr>
      <w:r w:rsidRPr="007F6E2A">
        <w:t xml:space="preserve">wypełniliśmy obowiązki informacyjne przewidziane w art. 13 lub art. 14 RODO wobec osób fizycznych, od których dane osobowe zostały bezpośrednio lub pośrednio pozyskane w celu ubiegania się o udzielenie zamówienia </w:t>
      </w:r>
      <w:r>
        <w:t>niepublicznego</w:t>
      </w:r>
      <w:r w:rsidRPr="007F6E2A">
        <w:t xml:space="preserve"> w niniejszym post</w:t>
      </w:r>
      <w:r>
        <w:t>ę</w:t>
      </w:r>
      <w:r w:rsidRPr="007F6E2A">
        <w:t>powaniu;</w:t>
      </w:r>
    </w:p>
    <w:p w14:paraId="3627530F" w14:textId="77777777" w:rsidR="00D975D3" w:rsidRPr="007F6E2A" w:rsidRDefault="00D975D3" w:rsidP="00615F84">
      <w:pPr>
        <w:pStyle w:val="Styla0"/>
        <w:numPr>
          <w:ilvl w:val="0"/>
          <w:numId w:val="48"/>
        </w:numPr>
        <w:spacing w:line="259" w:lineRule="auto"/>
      </w:pPr>
      <w:r w:rsidRPr="007F6E2A">
        <w:t>poinformowaliśmy wszystkie osoby fizyczne, których dane zostały przekazane Zamawiającemu w</w:t>
      </w:r>
      <w:r>
        <w:t> </w:t>
      </w:r>
      <w:r w:rsidRPr="007F6E2A">
        <w:t>związku z prowadzonym postępowaniem, o przetwarzaniu ich danych osobowych przez Zamawiającego zgodnie z treścią pkt 2</w:t>
      </w:r>
      <w:r>
        <w:t>6</w:t>
      </w:r>
      <w:r w:rsidRPr="007F6E2A">
        <w:t xml:space="preserve"> </w:t>
      </w:r>
      <w:r>
        <w:t>SWZ</w:t>
      </w:r>
      <w:r w:rsidRPr="007F6E2A">
        <w:t>;</w:t>
      </w:r>
    </w:p>
    <w:p w14:paraId="1DAA3C8B" w14:textId="77777777" w:rsidR="00D975D3" w:rsidRDefault="00D975D3" w:rsidP="00615F84">
      <w:pPr>
        <w:pStyle w:val="Styla0"/>
        <w:numPr>
          <w:ilvl w:val="0"/>
          <w:numId w:val="48"/>
        </w:numPr>
        <w:spacing w:after="120" w:line="259" w:lineRule="auto"/>
        <w:contextualSpacing w:val="0"/>
      </w:pPr>
      <w:r w:rsidRPr="007F6E2A">
        <w:t>zobowiązujemy się do przekazania informacji, w zakresie, o którym mowa pkt b) powyżej, także osobom których dane zostaną przekazane Zamawiającemu w ww. celu na dalszych etapach postępowania</w:t>
      </w:r>
      <w:r>
        <w:t>;</w:t>
      </w:r>
    </w:p>
    <w:p w14:paraId="26E16F06" w14:textId="77777777" w:rsidR="00D975D3" w:rsidRPr="00250971" w:rsidRDefault="000C711C" w:rsidP="00D975D3">
      <w:pPr>
        <w:pStyle w:val="Akapitzlist"/>
        <w:autoSpaceDE w:val="0"/>
        <w:autoSpaceDN w:val="0"/>
        <w:spacing w:after="120" w:line="259" w:lineRule="auto"/>
        <w:ind w:left="426" w:hanging="284"/>
        <w:rPr>
          <w:rFonts w:eastAsia="Calibri" w:cs="Arial"/>
          <w:color w:val="000000"/>
          <w:sz w:val="20"/>
          <w:szCs w:val="20"/>
        </w:rPr>
      </w:pPr>
      <w:sdt>
        <w:sdtPr>
          <w:rPr>
            <w:rFonts w:cs="Arial"/>
            <w:sz w:val="20"/>
            <w:szCs w:val="20"/>
            <w:lang w:eastAsia="en-US"/>
          </w:rPr>
          <w:id w:val="-1819257537"/>
          <w14:checkbox>
            <w14:checked w14:val="0"/>
            <w14:checkedState w14:val="2612" w14:font="MS Gothic"/>
            <w14:uncheckedState w14:val="2610" w14:font="MS Gothic"/>
          </w14:checkbox>
        </w:sdtPr>
        <w:sdtEndPr/>
        <w:sdtContent>
          <w:r w:rsidR="00D975D3">
            <w:rPr>
              <w:rFonts w:ascii="MS Gothic" w:eastAsia="MS Gothic" w:hAnsi="MS Gothic" w:cs="Arial" w:hint="eastAsia"/>
              <w:sz w:val="20"/>
              <w:szCs w:val="20"/>
              <w:lang w:eastAsia="en-US"/>
            </w:rPr>
            <w:t>☐</w:t>
          </w:r>
        </w:sdtContent>
      </w:sdt>
      <w:r w:rsidR="00D975D3">
        <w:rPr>
          <w:rFonts w:cs="Arial"/>
          <w:sz w:val="20"/>
          <w:szCs w:val="20"/>
          <w:lang w:eastAsia="en-US"/>
        </w:rPr>
        <w:t xml:space="preserve"> </w:t>
      </w:r>
      <w:r w:rsidR="00D975D3" w:rsidRPr="00C023E8">
        <w:rPr>
          <w:rFonts w:cs="Arial"/>
          <w:sz w:val="20"/>
          <w:szCs w:val="20"/>
          <w:lang w:eastAsia="en-US"/>
        </w:rPr>
        <w:t>nie przekazujemy danych osobowych innych ni</w:t>
      </w:r>
      <w:r w:rsidR="00D975D3">
        <w:rPr>
          <w:rFonts w:cs="Arial"/>
          <w:sz w:val="20"/>
          <w:szCs w:val="20"/>
          <w:lang w:eastAsia="en-US"/>
        </w:rPr>
        <w:t xml:space="preserve">ż bezpośrednio nas dotyczących </w:t>
      </w:r>
      <w:r w:rsidR="00D975D3" w:rsidRPr="00C023E8">
        <w:rPr>
          <w:rFonts w:cs="Arial"/>
          <w:sz w:val="20"/>
          <w:szCs w:val="20"/>
          <w:lang w:eastAsia="en-US"/>
        </w:rPr>
        <w:t>lub zachodzi wyłączenie stosowania obowiązku informacyjneg</w:t>
      </w:r>
      <w:r w:rsidR="00D975D3">
        <w:rPr>
          <w:rFonts w:cs="Arial"/>
          <w:sz w:val="20"/>
          <w:szCs w:val="20"/>
          <w:lang w:eastAsia="en-US"/>
        </w:rPr>
        <w:t xml:space="preserve">o, stosownie do art. 13 ust. 4 </w:t>
      </w:r>
      <w:r w:rsidR="00D975D3" w:rsidRPr="00C023E8">
        <w:rPr>
          <w:rFonts w:cs="Arial"/>
          <w:sz w:val="20"/>
          <w:szCs w:val="20"/>
          <w:lang w:eastAsia="en-US"/>
        </w:rPr>
        <w:t>lub art. 14 ust. 5 RODO</w:t>
      </w:r>
      <w:r w:rsidR="00D975D3">
        <w:rPr>
          <w:rFonts w:cs="Arial"/>
          <w:sz w:val="20"/>
          <w:szCs w:val="20"/>
          <w:lang w:eastAsia="en-US"/>
        </w:rPr>
        <w:t>.</w:t>
      </w:r>
    </w:p>
    <w:p w14:paraId="441435AE" w14:textId="10CF12A8" w:rsidR="00087C7C" w:rsidRDefault="00992149" w:rsidP="00D975D3">
      <w:pPr>
        <w:pStyle w:val="Styl1formularz"/>
        <w:spacing w:line="259" w:lineRule="auto"/>
      </w:pPr>
      <w:r w:rsidRPr="00AE4C01">
        <w:t>Z</w:t>
      </w:r>
      <w:r w:rsidR="00087C7C" w:rsidRPr="00AE4C01">
        <w:t>achowamy w tajemnicy wszelkie informacje uzyskane w związku z niniejszym postępowaniem, realizacją przedmiotu zamówienia oraz zobowiązujemy się do niekopiowania, niepowielania, ani w jakikolwiek sposób nierozpowszechniania informacji otrzymanych od Zamawiającego, za wyjątkiem przypadków, gdy jest to potrzebne w celu realizacji przedmiotu zamówienia</w:t>
      </w:r>
      <w:r w:rsidR="0056169C">
        <w:t>.</w:t>
      </w:r>
    </w:p>
    <w:p w14:paraId="565C1D57" w14:textId="77777777" w:rsidR="00702E15" w:rsidRPr="00AE4C01" w:rsidRDefault="00087C7C" w:rsidP="00D975D3">
      <w:pPr>
        <w:pStyle w:val="Styl1formularz"/>
        <w:spacing w:line="259" w:lineRule="auto"/>
      </w:pPr>
      <w:r w:rsidRPr="00AE4C01">
        <w:rPr>
          <w:color w:val="auto"/>
        </w:rPr>
        <w:t xml:space="preserve">Oferta nie zawiera* / zawiera* informacji stanowiących tajemnicę przedsiębiorstwa w rozumieniu przepisów o zwalczaniu nieuczciwej konkurencji </w:t>
      </w:r>
      <w:r w:rsidRPr="00AE4C01">
        <w:rPr>
          <w:i/>
          <w:color w:val="auto"/>
        </w:rPr>
        <w:t xml:space="preserve">(*niepotrzebne skreślić). </w:t>
      </w:r>
      <w:r w:rsidRPr="00AE4C01">
        <w:rPr>
          <w:color w:val="auto"/>
        </w:rPr>
        <w:t>Informacje takie zawarte są na stronach od**……..  do** ………</w:t>
      </w:r>
      <w:r w:rsidR="001B5165" w:rsidRPr="00AE4C01">
        <w:rPr>
          <w:color w:val="auto"/>
        </w:rPr>
        <w:t xml:space="preserve"> w pliku/plikach o nazwie ….**</w:t>
      </w:r>
      <w:r w:rsidRPr="00AE4C01">
        <w:rPr>
          <w:color w:val="auto"/>
        </w:rPr>
        <w:t xml:space="preserve"> </w:t>
      </w:r>
      <w:r w:rsidRPr="00AE4C01">
        <w:rPr>
          <w:i/>
          <w:color w:val="auto"/>
        </w:rPr>
        <w:t>(**wypełnić jeśli dotyczy).</w:t>
      </w:r>
    </w:p>
    <w:p w14:paraId="5BB73EE5" w14:textId="77777777" w:rsidR="005102A3" w:rsidRPr="00AE4C01" w:rsidRDefault="00702E15" w:rsidP="00D975D3">
      <w:pPr>
        <w:pStyle w:val="Styl1formularz"/>
        <w:spacing w:line="259" w:lineRule="auto"/>
      </w:pPr>
      <w:r w:rsidRPr="00AE4C01">
        <w:rPr>
          <w:color w:val="auto"/>
        </w:rPr>
        <w:t>Przy realizacji zamówienia będziemy kierować się zasadą projektowania i dostarczania energooszczędnych produktów i usług, które umożliwią Zamawiającemu eksploatację obiektu/urządzenia w sposób efektywny energetycznie.</w:t>
      </w:r>
    </w:p>
    <w:p w14:paraId="3B316CA3" w14:textId="77777777" w:rsidR="00087C7C" w:rsidRPr="00E50C59" w:rsidRDefault="00087C7C" w:rsidP="00D975D3">
      <w:pPr>
        <w:pStyle w:val="Styl1formularz"/>
        <w:spacing w:after="120" w:line="259" w:lineRule="auto"/>
      </w:pPr>
      <w:r w:rsidRPr="00123078">
        <w:t xml:space="preserve">Wszelką korespondencję  dotyczącą niniejszego </w:t>
      </w:r>
      <w:r w:rsidR="00B25BEA">
        <w:t>postępowania</w:t>
      </w:r>
      <w:r w:rsidRPr="00123078">
        <w:t xml:space="preserve"> należy kierować na:</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8"/>
        <w:gridCol w:w="5674"/>
      </w:tblGrid>
      <w:tr w:rsidR="00087C7C" w:rsidRPr="00F0054B" w14:paraId="11EBB526" w14:textId="77777777" w:rsidTr="00D975D3">
        <w:trPr>
          <w:jc w:val="right"/>
        </w:trPr>
        <w:tc>
          <w:tcPr>
            <w:tcW w:w="2968" w:type="dxa"/>
          </w:tcPr>
          <w:p w14:paraId="72218706" w14:textId="77777777" w:rsidR="00087C7C" w:rsidRPr="00F0054B" w:rsidRDefault="00087C7C" w:rsidP="00A95B19">
            <w:pPr>
              <w:rPr>
                <w:rFonts w:cs="Arial"/>
                <w:sz w:val="20"/>
                <w:szCs w:val="20"/>
              </w:rPr>
            </w:pPr>
            <w:r w:rsidRPr="00F0054B">
              <w:rPr>
                <w:rFonts w:cs="Arial"/>
                <w:sz w:val="20"/>
                <w:szCs w:val="20"/>
              </w:rPr>
              <w:t xml:space="preserve">Imię i nazwisko </w:t>
            </w:r>
          </w:p>
        </w:tc>
        <w:tc>
          <w:tcPr>
            <w:tcW w:w="5674" w:type="dxa"/>
          </w:tcPr>
          <w:p w14:paraId="0B45DAE8" w14:textId="77777777" w:rsidR="00087C7C" w:rsidRPr="00F0054B" w:rsidRDefault="00087C7C" w:rsidP="00A95B19">
            <w:pPr>
              <w:rPr>
                <w:rFonts w:cs="Arial"/>
                <w:sz w:val="20"/>
                <w:szCs w:val="20"/>
              </w:rPr>
            </w:pPr>
          </w:p>
        </w:tc>
      </w:tr>
      <w:tr w:rsidR="00087C7C" w:rsidRPr="00F0054B" w14:paraId="449CBB36" w14:textId="77777777" w:rsidTr="00D975D3">
        <w:trPr>
          <w:jc w:val="right"/>
        </w:trPr>
        <w:tc>
          <w:tcPr>
            <w:tcW w:w="2968" w:type="dxa"/>
          </w:tcPr>
          <w:p w14:paraId="1A91357E" w14:textId="77777777" w:rsidR="00087C7C" w:rsidRPr="00F0054B" w:rsidRDefault="00087C7C" w:rsidP="00A95B19">
            <w:pPr>
              <w:rPr>
                <w:rFonts w:cs="Arial"/>
                <w:sz w:val="20"/>
                <w:szCs w:val="20"/>
              </w:rPr>
            </w:pPr>
            <w:r w:rsidRPr="00F0054B">
              <w:rPr>
                <w:rFonts w:cs="Arial"/>
                <w:sz w:val="20"/>
                <w:szCs w:val="20"/>
              </w:rPr>
              <w:t xml:space="preserve">Instytucja </w:t>
            </w:r>
          </w:p>
        </w:tc>
        <w:tc>
          <w:tcPr>
            <w:tcW w:w="5674" w:type="dxa"/>
          </w:tcPr>
          <w:p w14:paraId="4FBDEF93" w14:textId="77777777" w:rsidR="00087C7C" w:rsidRPr="00F0054B" w:rsidRDefault="00087C7C" w:rsidP="00A95B19">
            <w:pPr>
              <w:rPr>
                <w:rFonts w:cs="Arial"/>
                <w:sz w:val="20"/>
                <w:szCs w:val="20"/>
              </w:rPr>
            </w:pPr>
          </w:p>
        </w:tc>
      </w:tr>
      <w:tr w:rsidR="00087C7C" w:rsidRPr="00F0054B" w14:paraId="43E053AB" w14:textId="77777777" w:rsidTr="00D975D3">
        <w:trPr>
          <w:jc w:val="right"/>
        </w:trPr>
        <w:tc>
          <w:tcPr>
            <w:tcW w:w="2968" w:type="dxa"/>
          </w:tcPr>
          <w:p w14:paraId="4BC6D42B" w14:textId="77777777" w:rsidR="00087C7C" w:rsidRPr="00F0054B" w:rsidRDefault="00087C7C" w:rsidP="00A95B19">
            <w:pPr>
              <w:rPr>
                <w:rFonts w:cs="Arial"/>
                <w:sz w:val="20"/>
                <w:szCs w:val="20"/>
              </w:rPr>
            </w:pPr>
            <w:r w:rsidRPr="00F0054B">
              <w:rPr>
                <w:rFonts w:cs="Arial"/>
                <w:sz w:val="20"/>
                <w:szCs w:val="20"/>
              </w:rPr>
              <w:t>Adres</w:t>
            </w:r>
          </w:p>
        </w:tc>
        <w:tc>
          <w:tcPr>
            <w:tcW w:w="5674" w:type="dxa"/>
          </w:tcPr>
          <w:p w14:paraId="25C64F63" w14:textId="77777777" w:rsidR="00087C7C" w:rsidRPr="00F0054B" w:rsidRDefault="00087C7C" w:rsidP="00A95B19">
            <w:pPr>
              <w:rPr>
                <w:rFonts w:cs="Arial"/>
                <w:sz w:val="20"/>
                <w:szCs w:val="20"/>
              </w:rPr>
            </w:pPr>
          </w:p>
        </w:tc>
      </w:tr>
      <w:tr w:rsidR="00087C7C" w:rsidRPr="00F0054B" w14:paraId="7452D0A9" w14:textId="77777777" w:rsidTr="00D975D3">
        <w:trPr>
          <w:jc w:val="right"/>
        </w:trPr>
        <w:tc>
          <w:tcPr>
            <w:tcW w:w="2968" w:type="dxa"/>
          </w:tcPr>
          <w:p w14:paraId="0FF6A4A3" w14:textId="77777777" w:rsidR="00087C7C" w:rsidRPr="00F0054B" w:rsidRDefault="00087C7C" w:rsidP="00A95B19">
            <w:pPr>
              <w:rPr>
                <w:rFonts w:cs="Arial"/>
                <w:sz w:val="20"/>
                <w:szCs w:val="20"/>
              </w:rPr>
            </w:pPr>
            <w:r w:rsidRPr="00F0054B">
              <w:rPr>
                <w:rFonts w:cs="Arial"/>
                <w:sz w:val="20"/>
                <w:szCs w:val="20"/>
              </w:rPr>
              <w:lastRenderedPageBreak/>
              <w:t>Nr telefonu</w:t>
            </w:r>
          </w:p>
        </w:tc>
        <w:tc>
          <w:tcPr>
            <w:tcW w:w="5674" w:type="dxa"/>
          </w:tcPr>
          <w:p w14:paraId="0416A8B5" w14:textId="77777777" w:rsidR="00087C7C" w:rsidRPr="00F0054B" w:rsidRDefault="00087C7C" w:rsidP="00A95B19">
            <w:pPr>
              <w:rPr>
                <w:rFonts w:cs="Arial"/>
                <w:sz w:val="20"/>
                <w:szCs w:val="20"/>
              </w:rPr>
            </w:pPr>
          </w:p>
        </w:tc>
      </w:tr>
      <w:tr w:rsidR="00087C7C" w:rsidRPr="00F0054B" w14:paraId="7BAD4F08" w14:textId="77777777" w:rsidTr="00D975D3">
        <w:trPr>
          <w:trHeight w:val="70"/>
          <w:jc w:val="right"/>
        </w:trPr>
        <w:tc>
          <w:tcPr>
            <w:tcW w:w="2968" w:type="dxa"/>
          </w:tcPr>
          <w:p w14:paraId="281BEA58" w14:textId="77777777" w:rsidR="00087C7C" w:rsidRPr="00F0054B" w:rsidRDefault="00087C7C" w:rsidP="00A95B19">
            <w:pPr>
              <w:rPr>
                <w:rFonts w:cs="Arial"/>
                <w:sz w:val="20"/>
                <w:szCs w:val="20"/>
              </w:rPr>
            </w:pPr>
            <w:r>
              <w:rPr>
                <w:rFonts w:cs="Arial"/>
                <w:sz w:val="20"/>
                <w:szCs w:val="20"/>
              </w:rPr>
              <w:t>Nr faksu</w:t>
            </w:r>
          </w:p>
        </w:tc>
        <w:tc>
          <w:tcPr>
            <w:tcW w:w="5674" w:type="dxa"/>
          </w:tcPr>
          <w:p w14:paraId="51F9EAB0" w14:textId="77777777" w:rsidR="00087C7C" w:rsidRPr="00F0054B" w:rsidRDefault="00087C7C" w:rsidP="00A95B19">
            <w:pPr>
              <w:rPr>
                <w:rFonts w:cs="Arial"/>
                <w:sz w:val="20"/>
                <w:szCs w:val="20"/>
              </w:rPr>
            </w:pPr>
          </w:p>
        </w:tc>
      </w:tr>
      <w:tr w:rsidR="00087C7C" w:rsidRPr="00F0054B" w14:paraId="7FE74277" w14:textId="77777777" w:rsidTr="00D975D3">
        <w:trPr>
          <w:jc w:val="right"/>
        </w:trPr>
        <w:tc>
          <w:tcPr>
            <w:tcW w:w="2968" w:type="dxa"/>
          </w:tcPr>
          <w:p w14:paraId="42BDD1BA" w14:textId="77777777" w:rsidR="00087C7C" w:rsidRPr="00F0054B" w:rsidRDefault="00087C7C" w:rsidP="00A95B19">
            <w:pPr>
              <w:rPr>
                <w:rFonts w:cs="Arial"/>
                <w:sz w:val="20"/>
                <w:szCs w:val="20"/>
              </w:rPr>
            </w:pPr>
            <w:r w:rsidRPr="00F0054B">
              <w:rPr>
                <w:rFonts w:cs="Arial"/>
                <w:sz w:val="20"/>
                <w:szCs w:val="20"/>
              </w:rPr>
              <w:t>Adres e-mail</w:t>
            </w:r>
          </w:p>
        </w:tc>
        <w:tc>
          <w:tcPr>
            <w:tcW w:w="5674" w:type="dxa"/>
          </w:tcPr>
          <w:p w14:paraId="0723B519" w14:textId="77777777" w:rsidR="00087C7C" w:rsidRPr="00F0054B" w:rsidRDefault="00087C7C" w:rsidP="00A95B19">
            <w:pPr>
              <w:rPr>
                <w:rFonts w:cs="Arial"/>
                <w:sz w:val="20"/>
                <w:szCs w:val="20"/>
              </w:rPr>
            </w:pPr>
          </w:p>
        </w:tc>
      </w:tr>
    </w:tbl>
    <w:p w14:paraId="65EDCCE2" w14:textId="77777777" w:rsidR="00087C7C" w:rsidRDefault="00087C7C" w:rsidP="00087C7C">
      <w:pPr>
        <w:autoSpaceDE w:val="0"/>
        <w:autoSpaceDN w:val="0"/>
        <w:ind w:left="426"/>
        <w:rPr>
          <w:rFonts w:cs="Arial"/>
          <w:sz w:val="20"/>
          <w:szCs w:val="20"/>
        </w:rPr>
      </w:pPr>
    </w:p>
    <w:p w14:paraId="392B2D9D" w14:textId="0FC658CC" w:rsidR="00087C7C" w:rsidRDefault="00D975D3" w:rsidP="00D975D3">
      <w:pPr>
        <w:autoSpaceDE w:val="0"/>
        <w:autoSpaceDN w:val="0"/>
        <w:spacing w:after="120" w:line="240" w:lineRule="auto"/>
        <w:rPr>
          <w:rFonts w:cs="Arial"/>
          <w:sz w:val="20"/>
          <w:szCs w:val="20"/>
        </w:rPr>
      </w:pPr>
      <w:r w:rsidRPr="00D975D3">
        <w:rPr>
          <w:rFonts w:cs="Arial"/>
          <w:sz w:val="20"/>
          <w:szCs w:val="20"/>
          <w:u w:val="single"/>
        </w:rPr>
        <w:t>Z</w:t>
      </w:r>
      <w:r w:rsidR="00087C7C" w:rsidRPr="00D975D3">
        <w:rPr>
          <w:rFonts w:cs="Arial"/>
          <w:sz w:val="20"/>
          <w:szCs w:val="20"/>
          <w:u w:val="single"/>
        </w:rPr>
        <w:t>ałączniki do niniejszej oferty</w:t>
      </w:r>
      <w:r w:rsidR="00087C7C" w:rsidRPr="001F01E0">
        <w:rPr>
          <w:rFonts w:cs="Arial"/>
          <w:sz w:val="20"/>
          <w:szCs w:val="20"/>
        </w:rPr>
        <w:t xml:space="preserve">: </w:t>
      </w:r>
    </w:p>
    <w:p w14:paraId="4881C3C4" w14:textId="77777777" w:rsidR="00087C7C" w:rsidRDefault="00087C7C" w:rsidP="00D975D3">
      <w:pPr>
        <w:pStyle w:val="Akapitzlist"/>
        <w:numPr>
          <w:ilvl w:val="0"/>
          <w:numId w:val="8"/>
        </w:numPr>
        <w:autoSpaceDE w:val="0"/>
        <w:autoSpaceDN w:val="0"/>
        <w:spacing w:line="240" w:lineRule="auto"/>
        <w:ind w:left="284" w:hanging="284"/>
        <w:rPr>
          <w:rFonts w:cs="Arial"/>
          <w:sz w:val="20"/>
          <w:szCs w:val="20"/>
        </w:rPr>
      </w:pPr>
      <w:r>
        <w:rPr>
          <w:rFonts w:cs="Arial"/>
          <w:sz w:val="20"/>
          <w:szCs w:val="20"/>
        </w:rPr>
        <w:t>………………………….</w:t>
      </w:r>
    </w:p>
    <w:p w14:paraId="354006FA" w14:textId="77777777" w:rsidR="00087C7C" w:rsidRPr="001F01E0" w:rsidRDefault="00087C7C" w:rsidP="00D975D3">
      <w:pPr>
        <w:pStyle w:val="Akapitzlist"/>
        <w:numPr>
          <w:ilvl w:val="0"/>
          <w:numId w:val="8"/>
        </w:numPr>
        <w:autoSpaceDE w:val="0"/>
        <w:autoSpaceDN w:val="0"/>
        <w:spacing w:line="240" w:lineRule="auto"/>
        <w:ind w:left="284" w:hanging="284"/>
        <w:rPr>
          <w:rFonts w:cs="Arial"/>
          <w:sz w:val="20"/>
          <w:szCs w:val="20"/>
        </w:rPr>
      </w:pPr>
      <w:r>
        <w:rPr>
          <w:rFonts w:cs="Arial"/>
          <w:sz w:val="20"/>
          <w:szCs w:val="20"/>
        </w:rPr>
        <w:t>………………………….</w:t>
      </w:r>
    </w:p>
    <w:p w14:paraId="00E637BF" w14:textId="6FDDF930" w:rsidR="00087C7C" w:rsidRDefault="00087C7C" w:rsidP="00D975D3">
      <w:pPr>
        <w:autoSpaceDE w:val="0"/>
        <w:autoSpaceDN w:val="0"/>
        <w:spacing w:line="259" w:lineRule="auto"/>
        <w:rPr>
          <w:rFonts w:cs="Arial"/>
          <w:sz w:val="20"/>
          <w:szCs w:val="20"/>
        </w:rPr>
      </w:pPr>
    </w:p>
    <w:p w14:paraId="31ADA90A" w14:textId="77777777" w:rsidR="00D975D3" w:rsidRPr="00D975D3" w:rsidRDefault="00D975D3" w:rsidP="00D975D3">
      <w:pPr>
        <w:autoSpaceDE w:val="0"/>
        <w:autoSpaceDN w:val="0"/>
        <w:spacing w:line="259" w:lineRule="auto"/>
        <w:rPr>
          <w:rFonts w:cs="Arial"/>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3904"/>
        <w:gridCol w:w="2340"/>
        <w:gridCol w:w="2262"/>
      </w:tblGrid>
      <w:tr w:rsidR="00D975D3" w:rsidRPr="00640FA2" w14:paraId="03C9A938" w14:textId="77777777" w:rsidTr="007961CD">
        <w:trPr>
          <w:cantSplit/>
          <w:trHeight w:val="703"/>
          <w:jc w:val="center"/>
        </w:trPr>
        <w:tc>
          <w:tcPr>
            <w:tcW w:w="307" w:type="pct"/>
            <w:vAlign w:val="center"/>
          </w:tcPr>
          <w:p w14:paraId="0EF66774" w14:textId="77777777" w:rsidR="00D975D3" w:rsidRPr="00F0054B" w:rsidRDefault="00D975D3" w:rsidP="007961CD">
            <w:pPr>
              <w:spacing w:line="240" w:lineRule="auto"/>
              <w:jc w:val="center"/>
              <w:rPr>
                <w:rFonts w:cs="Arial"/>
                <w:bCs/>
                <w:sz w:val="18"/>
                <w:szCs w:val="18"/>
              </w:rPr>
            </w:pPr>
            <w:r w:rsidRPr="00F0054B">
              <w:rPr>
                <w:rFonts w:cs="Arial"/>
                <w:bCs/>
                <w:sz w:val="18"/>
                <w:szCs w:val="18"/>
              </w:rPr>
              <w:t>Lp.</w:t>
            </w:r>
          </w:p>
        </w:tc>
        <w:tc>
          <w:tcPr>
            <w:tcW w:w="2154" w:type="pct"/>
            <w:vAlign w:val="center"/>
          </w:tcPr>
          <w:p w14:paraId="1DEB9047" w14:textId="77777777" w:rsidR="00D975D3" w:rsidRPr="00F0054B" w:rsidRDefault="00D975D3" w:rsidP="007961CD">
            <w:pPr>
              <w:spacing w:line="240" w:lineRule="auto"/>
              <w:jc w:val="center"/>
              <w:rPr>
                <w:rFonts w:cs="Arial"/>
                <w:bCs/>
                <w:sz w:val="18"/>
                <w:szCs w:val="18"/>
              </w:rPr>
            </w:pPr>
            <w:r w:rsidRPr="00F0054B">
              <w:rPr>
                <w:rFonts w:cs="Arial"/>
                <w:bCs/>
                <w:sz w:val="18"/>
                <w:szCs w:val="18"/>
              </w:rPr>
              <w:t>Nazwisko i imię osoby (osób) uprawnionej(</w:t>
            </w:r>
            <w:proofErr w:type="spellStart"/>
            <w:r w:rsidRPr="00F0054B">
              <w:rPr>
                <w:rFonts w:cs="Arial"/>
                <w:bCs/>
                <w:sz w:val="18"/>
                <w:szCs w:val="18"/>
              </w:rPr>
              <w:t>ych</w:t>
            </w:r>
            <w:proofErr w:type="spellEnd"/>
            <w:r w:rsidRPr="00F0054B">
              <w:rPr>
                <w:rFonts w:cs="Arial"/>
                <w:bCs/>
                <w:sz w:val="18"/>
                <w:szCs w:val="18"/>
              </w:rPr>
              <w:t>) do występowania w o</w:t>
            </w:r>
            <w:r>
              <w:rPr>
                <w:rFonts w:cs="Arial"/>
                <w:bCs/>
                <w:sz w:val="18"/>
                <w:szCs w:val="18"/>
              </w:rPr>
              <w:t>brocie prawnym lub posiadającej</w:t>
            </w:r>
            <w:r w:rsidRPr="00F0054B">
              <w:rPr>
                <w:rFonts w:cs="Arial"/>
                <w:bCs/>
                <w:sz w:val="18"/>
                <w:szCs w:val="18"/>
              </w:rPr>
              <w:t>(</w:t>
            </w:r>
            <w:proofErr w:type="spellStart"/>
            <w:r w:rsidRPr="00F0054B">
              <w:rPr>
                <w:rFonts w:cs="Arial"/>
                <w:bCs/>
                <w:sz w:val="18"/>
                <w:szCs w:val="18"/>
              </w:rPr>
              <w:t>ych</w:t>
            </w:r>
            <w:proofErr w:type="spellEnd"/>
            <w:r w:rsidRPr="00F0054B">
              <w:rPr>
                <w:rFonts w:cs="Arial"/>
                <w:bCs/>
                <w:sz w:val="18"/>
                <w:szCs w:val="18"/>
              </w:rPr>
              <w:t>) pełnomocnictwo</w:t>
            </w:r>
          </w:p>
        </w:tc>
        <w:tc>
          <w:tcPr>
            <w:tcW w:w="1291" w:type="pct"/>
            <w:vAlign w:val="center"/>
          </w:tcPr>
          <w:p w14:paraId="710AC40A" w14:textId="77777777" w:rsidR="00D975D3" w:rsidRPr="00F0054B" w:rsidRDefault="00D975D3" w:rsidP="007961CD">
            <w:pPr>
              <w:spacing w:line="240" w:lineRule="auto"/>
              <w:jc w:val="center"/>
              <w:rPr>
                <w:rFonts w:cs="Arial"/>
                <w:bCs/>
                <w:sz w:val="18"/>
                <w:szCs w:val="18"/>
              </w:rPr>
            </w:pPr>
            <w:r w:rsidRPr="00F0054B">
              <w:rPr>
                <w:rFonts w:cs="Arial"/>
                <w:bCs/>
                <w:sz w:val="18"/>
                <w:szCs w:val="18"/>
              </w:rPr>
              <w:t>Podpis(y) osoby(osób) uprawnionej(</w:t>
            </w:r>
            <w:proofErr w:type="spellStart"/>
            <w:r w:rsidRPr="00F0054B">
              <w:rPr>
                <w:rFonts w:cs="Arial"/>
                <w:bCs/>
                <w:sz w:val="18"/>
                <w:szCs w:val="18"/>
              </w:rPr>
              <w:t>ych</w:t>
            </w:r>
            <w:proofErr w:type="spellEnd"/>
            <w:r w:rsidRPr="00F0054B">
              <w:rPr>
                <w:rFonts w:cs="Arial"/>
                <w:bCs/>
                <w:sz w:val="18"/>
                <w:szCs w:val="18"/>
              </w:rPr>
              <w:t>)</w:t>
            </w:r>
          </w:p>
        </w:tc>
        <w:tc>
          <w:tcPr>
            <w:tcW w:w="1248" w:type="pct"/>
            <w:vAlign w:val="center"/>
          </w:tcPr>
          <w:p w14:paraId="450FA214" w14:textId="77777777" w:rsidR="00D975D3" w:rsidRPr="00F0054B" w:rsidRDefault="00D975D3" w:rsidP="007961CD">
            <w:pPr>
              <w:spacing w:line="240" w:lineRule="auto"/>
              <w:jc w:val="center"/>
              <w:rPr>
                <w:rFonts w:cs="Arial"/>
                <w:bCs/>
                <w:sz w:val="18"/>
                <w:szCs w:val="18"/>
              </w:rPr>
            </w:pPr>
            <w:r w:rsidRPr="00F0054B">
              <w:rPr>
                <w:rFonts w:cs="Arial"/>
                <w:bCs/>
                <w:sz w:val="18"/>
                <w:szCs w:val="18"/>
              </w:rPr>
              <w:t>Miejscowość i data</w:t>
            </w:r>
          </w:p>
        </w:tc>
      </w:tr>
      <w:tr w:rsidR="00D975D3" w:rsidRPr="00F0054B" w14:paraId="413E195A" w14:textId="77777777" w:rsidTr="007961CD">
        <w:trPr>
          <w:cantSplit/>
          <w:trHeight w:val="674"/>
          <w:jc w:val="center"/>
        </w:trPr>
        <w:tc>
          <w:tcPr>
            <w:tcW w:w="307" w:type="pct"/>
            <w:vAlign w:val="center"/>
          </w:tcPr>
          <w:p w14:paraId="6A6D758D" w14:textId="77777777" w:rsidR="00D975D3" w:rsidRPr="00F0054B" w:rsidRDefault="00D975D3" w:rsidP="007961CD">
            <w:pPr>
              <w:rPr>
                <w:rFonts w:cs="Arial"/>
                <w:b/>
                <w:sz w:val="18"/>
                <w:szCs w:val="18"/>
              </w:rPr>
            </w:pPr>
          </w:p>
        </w:tc>
        <w:tc>
          <w:tcPr>
            <w:tcW w:w="2154" w:type="pct"/>
            <w:vAlign w:val="center"/>
          </w:tcPr>
          <w:p w14:paraId="04438282" w14:textId="77777777" w:rsidR="00D975D3" w:rsidRPr="00F0054B" w:rsidRDefault="00D975D3" w:rsidP="007961CD">
            <w:pPr>
              <w:rPr>
                <w:rFonts w:cs="Arial"/>
                <w:b/>
                <w:sz w:val="18"/>
                <w:szCs w:val="18"/>
              </w:rPr>
            </w:pPr>
          </w:p>
        </w:tc>
        <w:tc>
          <w:tcPr>
            <w:tcW w:w="1291" w:type="pct"/>
            <w:vAlign w:val="center"/>
          </w:tcPr>
          <w:p w14:paraId="2CF2785D" w14:textId="77777777" w:rsidR="00D975D3" w:rsidRPr="00F0054B" w:rsidRDefault="00D975D3" w:rsidP="007961CD">
            <w:pPr>
              <w:rPr>
                <w:rFonts w:cs="Arial"/>
                <w:b/>
                <w:sz w:val="18"/>
                <w:szCs w:val="18"/>
              </w:rPr>
            </w:pPr>
          </w:p>
        </w:tc>
        <w:tc>
          <w:tcPr>
            <w:tcW w:w="1248" w:type="pct"/>
            <w:vAlign w:val="center"/>
          </w:tcPr>
          <w:p w14:paraId="6D005808" w14:textId="77777777" w:rsidR="00D975D3" w:rsidRPr="00F0054B" w:rsidRDefault="00D975D3" w:rsidP="007961CD">
            <w:pPr>
              <w:rPr>
                <w:rFonts w:cs="Arial"/>
                <w:b/>
                <w:sz w:val="18"/>
                <w:szCs w:val="18"/>
              </w:rPr>
            </w:pPr>
          </w:p>
        </w:tc>
      </w:tr>
    </w:tbl>
    <w:p w14:paraId="1021CF63" w14:textId="6E06752F" w:rsidR="00D975D3" w:rsidRDefault="00D975D3" w:rsidP="008F3D9B">
      <w:pPr>
        <w:pStyle w:val="StylZa"/>
      </w:pPr>
    </w:p>
    <w:p w14:paraId="08CA743A" w14:textId="77777777" w:rsidR="00D975D3" w:rsidRDefault="00D975D3">
      <w:pPr>
        <w:spacing w:line="240" w:lineRule="auto"/>
        <w:jc w:val="left"/>
        <w:rPr>
          <w:rFonts w:cs="Calibri"/>
          <w:b/>
          <w:iCs/>
          <w:color w:val="000000"/>
          <w:sz w:val="20"/>
          <w:szCs w:val="22"/>
          <w:lang w:eastAsia="en-US"/>
        </w:rPr>
      </w:pPr>
      <w:r>
        <w:br w:type="page"/>
      </w:r>
    </w:p>
    <w:p w14:paraId="298DBC87" w14:textId="741CCE43" w:rsidR="00087C7C" w:rsidRPr="006116C4" w:rsidRDefault="00087C7C" w:rsidP="00D975D3">
      <w:pPr>
        <w:pStyle w:val="StylZa"/>
        <w:spacing w:after="240" w:line="259" w:lineRule="auto"/>
      </w:pPr>
      <w:r w:rsidRPr="006116C4">
        <w:lastRenderedPageBreak/>
        <w:t xml:space="preserve">Załącznik nr 2 do </w:t>
      </w:r>
      <w:r w:rsidR="006C29FD">
        <w:t>SWZ</w:t>
      </w:r>
    </w:p>
    <w:p w14:paraId="4A41BFEB" w14:textId="77777777" w:rsidR="00D975D3" w:rsidRDefault="00D975D3" w:rsidP="00D975D3">
      <w:pPr>
        <w:pStyle w:val="Styltytuza"/>
        <w:spacing w:after="240" w:line="259" w:lineRule="auto"/>
      </w:pPr>
    </w:p>
    <w:p w14:paraId="627CC69B" w14:textId="61B3D00F" w:rsidR="00087C7C" w:rsidRPr="008F3D9B" w:rsidRDefault="00087C7C" w:rsidP="00D975D3">
      <w:pPr>
        <w:pStyle w:val="Styltytuza"/>
        <w:spacing w:after="240" w:line="259" w:lineRule="auto"/>
      </w:pPr>
      <w:r w:rsidRPr="008F3D9B">
        <w:t>OPIS PRZEDMIOTU ZAMÓWIENIA</w:t>
      </w:r>
    </w:p>
    <w:p w14:paraId="015EDA0C" w14:textId="74EF77CC" w:rsidR="00FD7E3B" w:rsidRDefault="009B3A47" w:rsidP="00D975D3">
      <w:pPr>
        <w:pStyle w:val="Styltytuza"/>
        <w:spacing w:after="240" w:line="259" w:lineRule="auto"/>
      </w:pPr>
      <w:r w:rsidRPr="008F3D9B">
        <w:t>/w oddzielnym pliku/</w:t>
      </w:r>
    </w:p>
    <w:p w14:paraId="21D3D2EF" w14:textId="77777777" w:rsidR="00FD7E3B" w:rsidRDefault="00FD7E3B">
      <w:pPr>
        <w:spacing w:line="240" w:lineRule="auto"/>
        <w:jc w:val="left"/>
        <w:rPr>
          <w:rFonts w:eastAsia="Calibri" w:cs="Calibri"/>
          <w:b/>
          <w:sz w:val="20"/>
          <w:szCs w:val="22"/>
          <w:lang w:eastAsia="en-US"/>
        </w:rPr>
      </w:pPr>
      <w:r>
        <w:br w:type="page"/>
      </w:r>
    </w:p>
    <w:p w14:paraId="5426CDE7" w14:textId="22ACD52F" w:rsidR="00087C7C" w:rsidRPr="002A7223" w:rsidRDefault="00087C7C" w:rsidP="00D975D3">
      <w:pPr>
        <w:pStyle w:val="StylZa"/>
        <w:spacing w:after="240" w:line="259" w:lineRule="auto"/>
      </w:pPr>
      <w:r w:rsidRPr="002A7223">
        <w:lastRenderedPageBreak/>
        <w:t xml:space="preserve">Załącznik nr 3 do </w:t>
      </w:r>
      <w:r w:rsidR="006C29FD">
        <w:t>SWZ</w:t>
      </w:r>
    </w:p>
    <w:p w14:paraId="5781C231" w14:textId="77777777" w:rsidR="00D975D3" w:rsidRDefault="00D975D3" w:rsidP="00D975D3">
      <w:pPr>
        <w:pStyle w:val="Styltytuza"/>
        <w:spacing w:after="240" w:line="259" w:lineRule="auto"/>
      </w:pPr>
    </w:p>
    <w:p w14:paraId="309EB2BC" w14:textId="3030B44D" w:rsidR="00087C7C" w:rsidRPr="007925EE" w:rsidRDefault="00CC2316" w:rsidP="00D975D3">
      <w:pPr>
        <w:pStyle w:val="Styltytuza"/>
        <w:spacing w:after="240" w:line="259" w:lineRule="auto"/>
      </w:pPr>
      <w:r>
        <w:t xml:space="preserve">WZÓR </w:t>
      </w:r>
      <w:r w:rsidR="00087C7C">
        <w:t>UMOWY</w:t>
      </w:r>
    </w:p>
    <w:p w14:paraId="08F36E2C" w14:textId="77777777" w:rsidR="00087C7C" w:rsidRDefault="00087C7C" w:rsidP="00D975D3">
      <w:pPr>
        <w:pStyle w:val="Styltytuza"/>
        <w:spacing w:after="240" w:line="259" w:lineRule="auto"/>
        <w:rPr>
          <w:szCs w:val="20"/>
        </w:rPr>
      </w:pPr>
      <w:r>
        <w:rPr>
          <w:szCs w:val="20"/>
        </w:rPr>
        <w:t>/w oddzielnym pliku/</w:t>
      </w:r>
    </w:p>
    <w:p w14:paraId="2293DB45" w14:textId="77777777" w:rsidR="00087C7C" w:rsidRDefault="00087C7C" w:rsidP="00087C7C">
      <w:pPr>
        <w:spacing w:line="240" w:lineRule="auto"/>
        <w:rPr>
          <w:rFonts w:cs="Arial"/>
          <w:b/>
          <w:sz w:val="20"/>
          <w:szCs w:val="20"/>
        </w:rPr>
      </w:pPr>
      <w:r>
        <w:rPr>
          <w:rFonts w:cs="Arial"/>
          <w:b/>
          <w:sz w:val="20"/>
          <w:szCs w:val="20"/>
        </w:rPr>
        <w:br w:type="page"/>
      </w:r>
    </w:p>
    <w:p w14:paraId="0C53E950" w14:textId="77777777" w:rsidR="00D975D3" w:rsidRPr="00FD7E3B" w:rsidRDefault="00D975D3" w:rsidP="00D975D3">
      <w:pPr>
        <w:pStyle w:val="StylZa"/>
      </w:pPr>
      <w:r>
        <w:lastRenderedPageBreak/>
        <w:t>Załącznik n</w:t>
      </w:r>
      <w:r w:rsidRPr="00FD7E3B">
        <w:t xml:space="preserve">r 4a do SWZ </w:t>
      </w:r>
    </w:p>
    <w:p w14:paraId="0A2A638E" w14:textId="77777777" w:rsidR="00D975D3" w:rsidRPr="002A44D0" w:rsidRDefault="00D975D3" w:rsidP="00D975D3">
      <w:pPr>
        <w:pStyle w:val="Styltytuza"/>
      </w:pPr>
      <w:r>
        <w:rPr>
          <w:noProof/>
          <w:lang w:eastAsia="pl-PL"/>
        </w:rPr>
        <mc:AlternateContent>
          <mc:Choice Requires="wps">
            <w:drawing>
              <wp:anchor distT="4294967289" distB="4294967289" distL="114300" distR="114300" simplePos="0" relativeHeight="251666432" behindDoc="0" locked="0" layoutInCell="0" allowOverlap="1" wp14:anchorId="610988CE" wp14:editId="45D223AC">
                <wp:simplePos x="0" y="0"/>
                <wp:positionH relativeFrom="margin">
                  <wp:align>center</wp:align>
                </wp:positionH>
                <wp:positionV relativeFrom="paragraph">
                  <wp:posOffset>304800</wp:posOffset>
                </wp:positionV>
                <wp:extent cx="5760000" cy="0"/>
                <wp:effectExtent l="0" t="0" r="31750" b="19050"/>
                <wp:wrapNone/>
                <wp:docPr id="6" name="Łącznik prostoliniowy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370FC1" id="Łącznik prostoliniowy 6" o:spid="_x0000_s1026" style="position:absolute;z-index:251666432;visibility:visible;mso-wrap-style:square;mso-width-percent:0;mso-height-percent:0;mso-wrap-distance-left:9pt;mso-wrap-distance-top:-19e-5mm;mso-wrap-distance-right:9pt;mso-wrap-distance-bottom:-19e-5mm;mso-position-horizontal:center;mso-position-horizontal-relative:margin;mso-position-vertical:absolute;mso-position-vertical-relative:text;mso-width-percent:0;mso-height-percent:0;mso-width-relative:page;mso-height-relative:page" from="0,24pt" to="453.55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" o:allowincell="f">
                <w10:wrap anchorx="margin"/>
              </v:line>
            </w:pict>
          </mc:Fallback>
        </mc:AlternateContent>
      </w:r>
      <w:r w:rsidRPr="002A44D0">
        <w:t>Oświadczenie o spełnianiu warunków</w:t>
      </w:r>
      <w:r>
        <w:t xml:space="preserve"> udziału w postępowaniu</w:t>
      </w:r>
      <w:r w:rsidRPr="002A44D0">
        <w:t xml:space="preserve"> </w:t>
      </w:r>
    </w:p>
    <w:p w14:paraId="1739E8A0" w14:textId="77777777" w:rsidR="00D975D3" w:rsidRPr="00D91BDA" w:rsidRDefault="00D975D3" w:rsidP="00D975D3">
      <w:pPr>
        <w:pStyle w:val="xl114"/>
        <w:tabs>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rFonts w:ascii="Arial" w:hAnsi="Arial" w:cs="Arial"/>
          <w:b w:val="0"/>
          <w:bCs w:val="0"/>
          <w:color w:val="auto"/>
          <w:sz w:val="22"/>
          <w:szCs w:val="20"/>
        </w:rPr>
      </w:pP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D975D3" w:rsidRPr="00686709" w14:paraId="330BFC5D" w14:textId="77777777" w:rsidTr="00EA1F13">
        <w:trPr>
          <w:cantSplit/>
          <w:trHeight w:hRule="exact" w:val="931"/>
          <w:jc w:val="center"/>
        </w:trPr>
        <w:tc>
          <w:tcPr>
            <w:tcW w:w="3552" w:type="dxa"/>
            <w:shd w:val="clear" w:color="auto" w:fill="17365D" w:themeFill="text2" w:themeFillShade="BF"/>
            <w:vAlign w:val="center"/>
          </w:tcPr>
          <w:p w14:paraId="239DF1C8" w14:textId="77777777" w:rsidR="00D975D3" w:rsidRPr="00EA1F13" w:rsidRDefault="00D975D3" w:rsidP="007961CD">
            <w:pPr>
              <w:spacing w:line="240" w:lineRule="auto"/>
              <w:rPr>
                <w:rFonts w:cs="Arial"/>
                <w:color w:val="FFFFFF"/>
                <w:sz w:val="20"/>
                <w:szCs w:val="20"/>
              </w:rPr>
            </w:pPr>
            <w:r w:rsidRPr="00EA1F13">
              <w:rPr>
                <w:rFonts w:cs="Arial"/>
                <w:color w:val="FFFFFF"/>
                <w:sz w:val="20"/>
                <w:szCs w:val="20"/>
              </w:rPr>
              <w:t>Dane Wykonawcy:</w:t>
            </w:r>
          </w:p>
        </w:tc>
        <w:tc>
          <w:tcPr>
            <w:tcW w:w="5521" w:type="dxa"/>
            <w:vAlign w:val="center"/>
          </w:tcPr>
          <w:p w14:paraId="7D514D36" w14:textId="77777777" w:rsidR="00D975D3" w:rsidRPr="00686709" w:rsidRDefault="00D975D3" w:rsidP="007961CD">
            <w:pPr>
              <w:spacing w:line="240" w:lineRule="auto"/>
              <w:rPr>
                <w:rFonts w:cs="Arial"/>
                <w:sz w:val="20"/>
                <w:szCs w:val="20"/>
              </w:rPr>
            </w:pPr>
          </w:p>
        </w:tc>
      </w:tr>
      <w:tr w:rsidR="00D975D3" w:rsidRPr="00686709" w14:paraId="715EE87A" w14:textId="77777777" w:rsidTr="00EA1F13">
        <w:trPr>
          <w:cantSplit/>
          <w:trHeight w:hRule="exact" w:val="1253"/>
          <w:jc w:val="center"/>
        </w:trPr>
        <w:tc>
          <w:tcPr>
            <w:tcW w:w="3552" w:type="dxa"/>
            <w:shd w:val="clear" w:color="auto" w:fill="17365D" w:themeFill="text2" w:themeFillShade="BF"/>
            <w:vAlign w:val="center"/>
          </w:tcPr>
          <w:p w14:paraId="6DDD5D6A" w14:textId="77777777" w:rsidR="00D975D3" w:rsidRPr="00EA1F13" w:rsidRDefault="00D975D3" w:rsidP="007961CD">
            <w:pPr>
              <w:spacing w:line="240" w:lineRule="auto"/>
              <w:rPr>
                <w:rFonts w:cs="Arial"/>
                <w:color w:val="FFFFFF"/>
                <w:sz w:val="20"/>
                <w:szCs w:val="20"/>
              </w:rPr>
            </w:pPr>
            <w:r w:rsidRPr="00EA1F13">
              <w:rPr>
                <w:rFonts w:cs="Arial"/>
                <w:color w:val="FFFFFF"/>
                <w:sz w:val="20"/>
                <w:szCs w:val="20"/>
              </w:rPr>
              <w:t xml:space="preserve">Adres Wykonawcy: </w:t>
            </w:r>
          </w:p>
          <w:p w14:paraId="60559F58" w14:textId="77777777" w:rsidR="00D975D3" w:rsidRPr="00EA1F13" w:rsidRDefault="00D975D3" w:rsidP="007961CD">
            <w:pPr>
              <w:spacing w:line="240" w:lineRule="auto"/>
              <w:rPr>
                <w:rFonts w:cs="Arial"/>
                <w:color w:val="FFFFFF"/>
                <w:sz w:val="20"/>
                <w:szCs w:val="20"/>
              </w:rPr>
            </w:pPr>
            <w:r w:rsidRPr="00EA1F13">
              <w:rPr>
                <w:rFonts w:cs="Arial"/>
                <w:color w:val="FFFFFF"/>
                <w:sz w:val="20"/>
                <w:szCs w:val="20"/>
              </w:rPr>
              <w:t xml:space="preserve">kod, miejscowość </w:t>
            </w:r>
          </w:p>
          <w:p w14:paraId="4FCEEC47" w14:textId="77777777" w:rsidR="00D975D3" w:rsidRPr="00EA1F13" w:rsidRDefault="00D975D3" w:rsidP="007961CD">
            <w:pPr>
              <w:spacing w:line="240" w:lineRule="auto"/>
              <w:rPr>
                <w:rFonts w:cs="Arial"/>
                <w:color w:val="FFFFFF"/>
                <w:sz w:val="20"/>
                <w:szCs w:val="20"/>
              </w:rPr>
            </w:pPr>
            <w:r w:rsidRPr="00EA1F13">
              <w:rPr>
                <w:rFonts w:cs="Arial"/>
                <w:color w:val="FFFFFF"/>
                <w:sz w:val="20"/>
                <w:szCs w:val="20"/>
              </w:rPr>
              <w:t>ulica, nr lokalu</w:t>
            </w:r>
          </w:p>
        </w:tc>
        <w:tc>
          <w:tcPr>
            <w:tcW w:w="5521" w:type="dxa"/>
            <w:vAlign w:val="center"/>
          </w:tcPr>
          <w:p w14:paraId="504B3C8E" w14:textId="77777777" w:rsidR="00D975D3" w:rsidRPr="00686709" w:rsidRDefault="00D975D3" w:rsidP="007961CD">
            <w:pPr>
              <w:spacing w:line="240" w:lineRule="auto"/>
              <w:ind w:right="1064"/>
              <w:rPr>
                <w:rFonts w:cs="Arial"/>
                <w:sz w:val="20"/>
                <w:szCs w:val="20"/>
              </w:rPr>
            </w:pPr>
          </w:p>
        </w:tc>
      </w:tr>
    </w:tbl>
    <w:p w14:paraId="5E65126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667FA1F4" w14:textId="1D3A2236" w:rsidR="00087C7C" w:rsidRDefault="00087C7C" w:rsidP="00341231">
      <w:pPr>
        <w:pStyle w:val="Nagwek"/>
        <w:spacing w:line="259"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niepublicznym prowadzonym w trybie </w:t>
      </w:r>
      <w:r w:rsidR="008D26F2">
        <w:rPr>
          <w:rFonts w:cs="Arial"/>
          <w:sz w:val="20"/>
          <w:szCs w:val="20"/>
        </w:rPr>
        <w:t>przetargu nieograniczonego</w:t>
      </w:r>
      <w:r w:rsidRPr="00C1339B">
        <w:rPr>
          <w:rFonts w:cs="Arial"/>
          <w:sz w:val="20"/>
          <w:szCs w:val="20"/>
        </w:rPr>
        <w:t xml:space="preserve"> pn. </w:t>
      </w:r>
      <w:r w:rsidR="00C3632C">
        <w:rPr>
          <w:rFonts w:cs="Arial"/>
          <w:sz w:val="20"/>
          <w:szCs w:val="20"/>
        </w:rPr>
        <w:t>„</w:t>
      </w:r>
      <w:r w:rsidR="00EA1F13" w:rsidRPr="00EA1F13">
        <w:rPr>
          <w:rFonts w:cs="Arial"/>
          <w:b/>
          <w:sz w:val="20"/>
          <w:szCs w:val="20"/>
        </w:rPr>
        <w:t>Świadczenie usługi przewozu dwóch zestawów CNG dwoma ciągnikami siodłowymi wraz z obsługą</w:t>
      </w:r>
      <w:r w:rsidR="00C3632C" w:rsidRPr="00341231">
        <w:rPr>
          <w:rFonts w:cs="Arial"/>
          <w:sz w:val="20"/>
          <w:szCs w:val="20"/>
        </w:rPr>
        <w:t>”</w:t>
      </w:r>
      <w:r>
        <w:rPr>
          <w:rFonts w:cs="Arial"/>
          <w:b/>
          <w:sz w:val="20"/>
          <w:szCs w:val="20"/>
        </w:rPr>
        <w:t xml:space="preserve"> </w:t>
      </w:r>
      <w:r w:rsidRPr="00F35670">
        <w:rPr>
          <w:rFonts w:cs="Arial"/>
          <w:sz w:val="20"/>
          <w:szCs w:val="20"/>
        </w:rPr>
        <w:t>o numerze</w:t>
      </w:r>
      <w:r>
        <w:rPr>
          <w:rFonts w:cs="Arial"/>
          <w:b/>
          <w:sz w:val="20"/>
          <w:szCs w:val="20"/>
        </w:rPr>
        <w:t xml:space="preserve"> </w:t>
      </w:r>
      <w:r w:rsidR="00EA1F13" w:rsidRPr="00EA1F13">
        <w:rPr>
          <w:rFonts w:cs="Arial"/>
          <w:b/>
          <w:bCs/>
          <w:sz w:val="20"/>
          <w:szCs w:val="20"/>
        </w:rPr>
        <w:t>NP/ORLEN/25/1186/OS/EU</w:t>
      </w:r>
    </w:p>
    <w:p w14:paraId="4974F1BF" w14:textId="77777777" w:rsidR="00087C7C" w:rsidRPr="002A44D0" w:rsidRDefault="00087C7C" w:rsidP="00341231">
      <w:pPr>
        <w:pStyle w:val="xl114"/>
        <w:tabs>
          <w:tab w:val="left" w:pos="9160"/>
          <w:tab w:val="left" w:pos="10076"/>
          <w:tab w:val="left" w:pos="10992"/>
          <w:tab w:val="left" w:pos="11908"/>
          <w:tab w:val="left" w:pos="12824"/>
          <w:tab w:val="left" w:pos="13740"/>
          <w:tab w:val="left" w:pos="14656"/>
        </w:tabs>
        <w:spacing w:line="259" w:lineRule="auto"/>
        <w:jc w:val="both"/>
        <w:rPr>
          <w:rFonts w:ascii="Arial" w:hAnsi="Arial" w:cs="Arial"/>
          <w:b w:val="0"/>
          <w:bCs w:val="0"/>
          <w:color w:val="auto"/>
          <w:sz w:val="20"/>
          <w:szCs w:val="20"/>
        </w:rPr>
      </w:pPr>
      <w:r>
        <w:rPr>
          <w:rFonts w:ascii="Arial" w:hAnsi="Arial" w:cs="Arial"/>
          <w:b w:val="0"/>
          <w:bCs w:val="0"/>
          <w:color w:val="auto"/>
          <w:sz w:val="20"/>
          <w:szCs w:val="20"/>
        </w:rPr>
        <w:t>o</w:t>
      </w:r>
      <w:r w:rsidRPr="002A44D0">
        <w:rPr>
          <w:rFonts w:ascii="Arial" w:hAnsi="Arial" w:cs="Arial"/>
          <w:b w:val="0"/>
          <w:bCs w:val="0"/>
          <w:color w:val="auto"/>
          <w:sz w:val="20"/>
          <w:szCs w:val="20"/>
        </w:rPr>
        <w:t>świadczamy że:</w:t>
      </w:r>
    </w:p>
    <w:p w14:paraId="32D1B492" w14:textId="77777777" w:rsidR="00C12837" w:rsidRPr="00A3351C" w:rsidRDefault="00C12837" w:rsidP="00341231">
      <w:pPr>
        <w:pStyle w:val="xl114"/>
        <w:numPr>
          <w:ilvl w:val="0"/>
          <w:numId w:val="12"/>
        </w:numPr>
        <w:tabs>
          <w:tab w:val="left" w:pos="426"/>
          <w:tab w:val="left" w:pos="9160"/>
          <w:tab w:val="left" w:pos="10076"/>
          <w:tab w:val="left" w:pos="10992"/>
          <w:tab w:val="left" w:pos="11908"/>
          <w:tab w:val="left" w:pos="12824"/>
          <w:tab w:val="left" w:pos="13740"/>
          <w:tab w:val="left" w:pos="14656"/>
        </w:tabs>
        <w:spacing w:before="120" w:beforeAutospacing="0" w:after="0" w:afterAutospacing="0" w:line="259" w:lineRule="auto"/>
        <w:ind w:left="425" w:hanging="425"/>
        <w:jc w:val="both"/>
        <w:rPr>
          <w:rFonts w:ascii="Arial" w:hAnsi="Arial" w:cs="Arial"/>
          <w:b w:val="0"/>
          <w:bCs w:val="0"/>
          <w:color w:val="auto"/>
          <w:sz w:val="20"/>
          <w:szCs w:val="20"/>
        </w:rPr>
      </w:pPr>
      <w:r w:rsidRPr="00A3351C">
        <w:rPr>
          <w:rFonts w:ascii="Arial" w:hAnsi="Arial" w:cs="Arial"/>
          <w:b w:val="0"/>
          <w:color w:val="auto"/>
          <w:sz w:val="20"/>
          <w:szCs w:val="20"/>
        </w:rPr>
        <w:t>posiadamy uprawnienia do wykonywania określonej działalności lub czynności, jeżeli przepisy prawa nakładają obowiązek posiadania takich uprawnień,</w:t>
      </w:r>
    </w:p>
    <w:p w14:paraId="32091B5C" w14:textId="461B4C7A" w:rsidR="00C12837" w:rsidRPr="00A3351C" w:rsidRDefault="00C12837" w:rsidP="00341231">
      <w:pPr>
        <w:pStyle w:val="xl114"/>
        <w:numPr>
          <w:ilvl w:val="0"/>
          <w:numId w:val="12"/>
        </w:numPr>
        <w:spacing w:before="120" w:beforeAutospacing="0" w:after="0" w:afterAutospacing="0" w:line="259" w:lineRule="auto"/>
        <w:ind w:left="426" w:hanging="426"/>
        <w:jc w:val="both"/>
        <w:rPr>
          <w:rFonts w:ascii="Arial" w:hAnsi="Arial" w:cs="Arial"/>
          <w:b w:val="0"/>
          <w:bCs w:val="0"/>
          <w:color w:val="auto"/>
          <w:sz w:val="20"/>
          <w:szCs w:val="20"/>
        </w:rPr>
      </w:pPr>
      <w:r w:rsidRPr="00A3351C">
        <w:rPr>
          <w:rFonts w:ascii="Arial" w:hAnsi="Arial" w:cs="Arial"/>
          <w:b w:val="0"/>
          <w:iCs/>
          <w:color w:val="auto"/>
          <w:sz w:val="20"/>
          <w:szCs w:val="20"/>
        </w:rPr>
        <w:t>posiada</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w:t>
      </w:r>
      <w:r w:rsidRPr="00095615">
        <w:rPr>
          <w:rFonts w:ascii="Arial" w:hAnsi="Arial" w:cs="Arial"/>
          <w:b w:val="0"/>
          <w:iCs/>
          <w:color w:val="auto"/>
          <w:sz w:val="20"/>
          <w:szCs w:val="20"/>
        </w:rPr>
        <w:t xml:space="preserve">zdolność techniczną lub zawodową tj. </w:t>
      </w:r>
      <w:r w:rsidRPr="00A3351C">
        <w:rPr>
          <w:rFonts w:ascii="Arial" w:hAnsi="Arial" w:cs="Arial"/>
          <w:b w:val="0"/>
          <w:iCs/>
          <w:color w:val="auto"/>
          <w:sz w:val="20"/>
          <w:szCs w:val="20"/>
        </w:rPr>
        <w:t>niezbędną wiedzę i doświadczenie</w:t>
      </w:r>
      <w:r>
        <w:rPr>
          <w:rFonts w:ascii="Arial" w:hAnsi="Arial" w:cs="Arial"/>
          <w:b w:val="0"/>
          <w:color w:val="auto"/>
          <w:sz w:val="20"/>
          <w:szCs w:val="20"/>
        </w:rPr>
        <w:t xml:space="preserve">, </w:t>
      </w:r>
      <w:r w:rsidRPr="00A3351C">
        <w:rPr>
          <w:rFonts w:ascii="Arial" w:hAnsi="Arial" w:cs="Arial"/>
          <w:b w:val="0"/>
          <w:iCs/>
          <w:color w:val="auto"/>
          <w:sz w:val="20"/>
          <w:szCs w:val="20"/>
        </w:rPr>
        <w:t>posiada</w:t>
      </w:r>
      <w:r w:rsidR="00164C33">
        <w:rPr>
          <w:rFonts w:ascii="Arial" w:hAnsi="Arial" w:cs="Arial"/>
          <w:b w:val="0"/>
          <w:iCs/>
          <w:color w:val="auto"/>
          <w:sz w:val="20"/>
          <w:szCs w:val="20"/>
        </w:rPr>
        <w:t>my</w:t>
      </w:r>
      <w:r w:rsidRPr="00A3351C">
        <w:rPr>
          <w:rFonts w:ascii="Arial" w:hAnsi="Arial" w:cs="Arial"/>
          <w:b w:val="0"/>
          <w:iCs/>
          <w:color w:val="auto"/>
          <w:sz w:val="20"/>
          <w:szCs w:val="20"/>
        </w:rPr>
        <w:t xml:space="preserve"> potencjał techniczny, a także dysponuje</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osobami zdolnymi do wykonania przedmiotu zamówienia,</w:t>
      </w:r>
    </w:p>
    <w:p w14:paraId="226B557E" w14:textId="740AD571" w:rsidR="00C12837" w:rsidRDefault="00C12837" w:rsidP="00341231">
      <w:pPr>
        <w:pStyle w:val="xl114"/>
        <w:numPr>
          <w:ilvl w:val="0"/>
          <w:numId w:val="12"/>
        </w:numPr>
        <w:tabs>
          <w:tab w:val="left" w:pos="426"/>
          <w:tab w:val="left" w:pos="9160"/>
          <w:tab w:val="left" w:pos="10076"/>
          <w:tab w:val="left" w:pos="10992"/>
          <w:tab w:val="left" w:pos="11908"/>
          <w:tab w:val="left" w:pos="12824"/>
          <w:tab w:val="left" w:pos="13740"/>
          <w:tab w:val="left" w:pos="14656"/>
        </w:tabs>
        <w:spacing w:before="120" w:beforeAutospacing="0" w:after="0" w:afterAutospacing="0" w:line="259" w:lineRule="auto"/>
        <w:ind w:left="425" w:hanging="425"/>
        <w:jc w:val="both"/>
        <w:rPr>
          <w:rFonts w:ascii="Arial" w:hAnsi="Arial" w:cs="Arial"/>
          <w:b w:val="0"/>
          <w:bCs w:val="0"/>
          <w:color w:val="auto"/>
          <w:sz w:val="20"/>
          <w:szCs w:val="20"/>
        </w:rPr>
      </w:pPr>
      <w:r w:rsidRPr="00A3351C">
        <w:rPr>
          <w:rFonts w:ascii="Arial" w:hAnsi="Arial" w:cs="Arial"/>
          <w:b w:val="0"/>
          <w:bCs w:val="0"/>
          <w:color w:val="auto"/>
          <w:sz w:val="20"/>
          <w:szCs w:val="20"/>
        </w:rPr>
        <w:t>znajdujemy się w sytuacji finansowej</w:t>
      </w:r>
      <w:r>
        <w:rPr>
          <w:rFonts w:ascii="Arial" w:hAnsi="Arial" w:cs="Arial"/>
          <w:b w:val="0"/>
          <w:bCs w:val="0"/>
          <w:color w:val="auto"/>
          <w:sz w:val="20"/>
          <w:szCs w:val="20"/>
        </w:rPr>
        <w:t xml:space="preserve"> i</w:t>
      </w:r>
      <w:r w:rsidRPr="00A3351C">
        <w:rPr>
          <w:rFonts w:ascii="Arial" w:hAnsi="Arial" w:cs="Arial"/>
          <w:b w:val="0"/>
          <w:bCs w:val="0"/>
          <w:color w:val="auto"/>
          <w:sz w:val="20"/>
          <w:szCs w:val="20"/>
        </w:rPr>
        <w:t xml:space="preserve"> ekonomicznej zap</w:t>
      </w:r>
      <w:r w:rsidR="00091A5E">
        <w:rPr>
          <w:rFonts w:ascii="Arial" w:hAnsi="Arial" w:cs="Arial"/>
          <w:b w:val="0"/>
          <w:bCs w:val="0"/>
          <w:color w:val="auto"/>
          <w:sz w:val="20"/>
          <w:szCs w:val="20"/>
        </w:rPr>
        <w:t>ewniającej wykonanie zamówienia.</w:t>
      </w:r>
    </w:p>
    <w:p w14:paraId="07EB4402" w14:textId="77777777" w:rsidR="00087C7C" w:rsidRDefault="00087C7C" w:rsidP="00341231">
      <w:pPr>
        <w:pStyle w:val="xl114"/>
        <w:tabs>
          <w:tab w:val="left" w:pos="9160"/>
          <w:tab w:val="left" w:pos="10076"/>
          <w:tab w:val="left" w:pos="10992"/>
          <w:tab w:val="left" w:pos="11908"/>
          <w:tab w:val="left" w:pos="12824"/>
          <w:tab w:val="left" w:pos="13740"/>
          <w:tab w:val="left" w:pos="14656"/>
        </w:tabs>
        <w:spacing w:line="259" w:lineRule="auto"/>
        <w:jc w:val="both"/>
        <w:rPr>
          <w:rFonts w:ascii="Arial" w:hAnsi="Arial" w:cs="Arial"/>
          <w:b w:val="0"/>
          <w:bCs w:val="0"/>
          <w:color w:val="auto"/>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3904"/>
        <w:gridCol w:w="2340"/>
        <w:gridCol w:w="2262"/>
      </w:tblGrid>
      <w:tr w:rsidR="00341231" w:rsidRPr="00640FA2" w14:paraId="1A583F49" w14:textId="77777777" w:rsidTr="007961CD">
        <w:trPr>
          <w:cantSplit/>
          <w:trHeight w:val="703"/>
          <w:jc w:val="center"/>
        </w:trPr>
        <w:tc>
          <w:tcPr>
            <w:tcW w:w="307" w:type="pct"/>
            <w:vAlign w:val="center"/>
          </w:tcPr>
          <w:p w14:paraId="16BFE2E9" w14:textId="77777777" w:rsidR="00341231" w:rsidRPr="00F0054B" w:rsidRDefault="00341231" w:rsidP="007961CD">
            <w:pPr>
              <w:spacing w:line="240" w:lineRule="auto"/>
              <w:jc w:val="center"/>
              <w:rPr>
                <w:rFonts w:cs="Arial"/>
                <w:bCs/>
                <w:sz w:val="18"/>
                <w:szCs w:val="18"/>
              </w:rPr>
            </w:pPr>
            <w:r w:rsidRPr="00F0054B">
              <w:rPr>
                <w:rFonts w:cs="Arial"/>
                <w:bCs/>
                <w:sz w:val="18"/>
                <w:szCs w:val="18"/>
              </w:rPr>
              <w:t>Lp.</w:t>
            </w:r>
          </w:p>
        </w:tc>
        <w:tc>
          <w:tcPr>
            <w:tcW w:w="2154" w:type="pct"/>
            <w:vAlign w:val="center"/>
          </w:tcPr>
          <w:p w14:paraId="5A70C515" w14:textId="77777777" w:rsidR="00341231" w:rsidRPr="00F0054B" w:rsidRDefault="00341231" w:rsidP="007961CD">
            <w:pPr>
              <w:spacing w:line="240" w:lineRule="auto"/>
              <w:jc w:val="center"/>
              <w:rPr>
                <w:rFonts w:cs="Arial"/>
                <w:bCs/>
                <w:sz w:val="18"/>
                <w:szCs w:val="18"/>
              </w:rPr>
            </w:pPr>
            <w:r w:rsidRPr="00F0054B">
              <w:rPr>
                <w:rFonts w:cs="Arial"/>
                <w:bCs/>
                <w:sz w:val="18"/>
                <w:szCs w:val="18"/>
              </w:rPr>
              <w:t>Nazwisko i imię osoby (osób) uprawnionej(</w:t>
            </w:r>
            <w:proofErr w:type="spellStart"/>
            <w:r w:rsidRPr="00F0054B">
              <w:rPr>
                <w:rFonts w:cs="Arial"/>
                <w:bCs/>
                <w:sz w:val="18"/>
                <w:szCs w:val="18"/>
              </w:rPr>
              <w:t>ych</w:t>
            </w:r>
            <w:proofErr w:type="spellEnd"/>
            <w:r w:rsidRPr="00F0054B">
              <w:rPr>
                <w:rFonts w:cs="Arial"/>
                <w:bCs/>
                <w:sz w:val="18"/>
                <w:szCs w:val="18"/>
              </w:rPr>
              <w:t>) do występowania w o</w:t>
            </w:r>
            <w:r>
              <w:rPr>
                <w:rFonts w:cs="Arial"/>
                <w:bCs/>
                <w:sz w:val="18"/>
                <w:szCs w:val="18"/>
              </w:rPr>
              <w:t>brocie prawnym lub posiadającej</w:t>
            </w:r>
            <w:r w:rsidRPr="00F0054B">
              <w:rPr>
                <w:rFonts w:cs="Arial"/>
                <w:bCs/>
                <w:sz w:val="18"/>
                <w:szCs w:val="18"/>
              </w:rPr>
              <w:t>(</w:t>
            </w:r>
            <w:proofErr w:type="spellStart"/>
            <w:r w:rsidRPr="00F0054B">
              <w:rPr>
                <w:rFonts w:cs="Arial"/>
                <w:bCs/>
                <w:sz w:val="18"/>
                <w:szCs w:val="18"/>
              </w:rPr>
              <w:t>ych</w:t>
            </w:r>
            <w:proofErr w:type="spellEnd"/>
            <w:r w:rsidRPr="00F0054B">
              <w:rPr>
                <w:rFonts w:cs="Arial"/>
                <w:bCs/>
                <w:sz w:val="18"/>
                <w:szCs w:val="18"/>
              </w:rPr>
              <w:t>) pełnomocnictwo</w:t>
            </w:r>
          </w:p>
        </w:tc>
        <w:tc>
          <w:tcPr>
            <w:tcW w:w="1291" w:type="pct"/>
            <w:vAlign w:val="center"/>
          </w:tcPr>
          <w:p w14:paraId="33459890" w14:textId="77777777" w:rsidR="00341231" w:rsidRPr="00F0054B" w:rsidRDefault="00341231" w:rsidP="007961CD">
            <w:pPr>
              <w:spacing w:line="240" w:lineRule="auto"/>
              <w:jc w:val="center"/>
              <w:rPr>
                <w:rFonts w:cs="Arial"/>
                <w:bCs/>
                <w:sz w:val="18"/>
                <w:szCs w:val="18"/>
              </w:rPr>
            </w:pPr>
            <w:r w:rsidRPr="00F0054B">
              <w:rPr>
                <w:rFonts w:cs="Arial"/>
                <w:bCs/>
                <w:sz w:val="18"/>
                <w:szCs w:val="18"/>
              </w:rPr>
              <w:t>Podpis(y) osoby(osób) uprawnionej(</w:t>
            </w:r>
            <w:proofErr w:type="spellStart"/>
            <w:r w:rsidRPr="00F0054B">
              <w:rPr>
                <w:rFonts w:cs="Arial"/>
                <w:bCs/>
                <w:sz w:val="18"/>
                <w:szCs w:val="18"/>
              </w:rPr>
              <w:t>ych</w:t>
            </w:r>
            <w:proofErr w:type="spellEnd"/>
            <w:r w:rsidRPr="00F0054B">
              <w:rPr>
                <w:rFonts w:cs="Arial"/>
                <w:bCs/>
                <w:sz w:val="18"/>
                <w:szCs w:val="18"/>
              </w:rPr>
              <w:t>)</w:t>
            </w:r>
          </w:p>
        </w:tc>
        <w:tc>
          <w:tcPr>
            <w:tcW w:w="1248" w:type="pct"/>
            <w:vAlign w:val="center"/>
          </w:tcPr>
          <w:p w14:paraId="0FFA8F4D" w14:textId="77777777" w:rsidR="00341231" w:rsidRPr="00F0054B" w:rsidRDefault="00341231" w:rsidP="007961CD">
            <w:pPr>
              <w:spacing w:line="240" w:lineRule="auto"/>
              <w:jc w:val="center"/>
              <w:rPr>
                <w:rFonts w:cs="Arial"/>
                <w:bCs/>
                <w:sz w:val="18"/>
                <w:szCs w:val="18"/>
              </w:rPr>
            </w:pPr>
            <w:r w:rsidRPr="00F0054B">
              <w:rPr>
                <w:rFonts w:cs="Arial"/>
                <w:bCs/>
                <w:sz w:val="18"/>
                <w:szCs w:val="18"/>
              </w:rPr>
              <w:t>Miejscowość i data</w:t>
            </w:r>
          </w:p>
        </w:tc>
      </w:tr>
      <w:tr w:rsidR="00341231" w:rsidRPr="00F0054B" w14:paraId="24D702F2" w14:textId="77777777" w:rsidTr="007961CD">
        <w:trPr>
          <w:cantSplit/>
          <w:trHeight w:val="674"/>
          <w:jc w:val="center"/>
        </w:trPr>
        <w:tc>
          <w:tcPr>
            <w:tcW w:w="307" w:type="pct"/>
            <w:vAlign w:val="center"/>
          </w:tcPr>
          <w:p w14:paraId="4680A3D8" w14:textId="77777777" w:rsidR="00341231" w:rsidRPr="00F0054B" w:rsidRDefault="00341231" w:rsidP="007961CD">
            <w:pPr>
              <w:rPr>
                <w:rFonts w:cs="Arial"/>
                <w:b/>
                <w:sz w:val="18"/>
                <w:szCs w:val="18"/>
              </w:rPr>
            </w:pPr>
          </w:p>
        </w:tc>
        <w:tc>
          <w:tcPr>
            <w:tcW w:w="2154" w:type="pct"/>
            <w:vAlign w:val="center"/>
          </w:tcPr>
          <w:p w14:paraId="501A6484" w14:textId="77777777" w:rsidR="00341231" w:rsidRPr="00F0054B" w:rsidRDefault="00341231" w:rsidP="007961CD">
            <w:pPr>
              <w:rPr>
                <w:rFonts w:cs="Arial"/>
                <w:b/>
                <w:sz w:val="18"/>
                <w:szCs w:val="18"/>
              </w:rPr>
            </w:pPr>
          </w:p>
        </w:tc>
        <w:tc>
          <w:tcPr>
            <w:tcW w:w="1291" w:type="pct"/>
            <w:vAlign w:val="center"/>
          </w:tcPr>
          <w:p w14:paraId="1F8F0DFF" w14:textId="77777777" w:rsidR="00341231" w:rsidRPr="00F0054B" w:rsidRDefault="00341231" w:rsidP="007961CD">
            <w:pPr>
              <w:rPr>
                <w:rFonts w:cs="Arial"/>
                <w:b/>
                <w:sz w:val="18"/>
                <w:szCs w:val="18"/>
              </w:rPr>
            </w:pPr>
          </w:p>
        </w:tc>
        <w:tc>
          <w:tcPr>
            <w:tcW w:w="1248" w:type="pct"/>
            <w:vAlign w:val="center"/>
          </w:tcPr>
          <w:p w14:paraId="4E18B4A5" w14:textId="77777777" w:rsidR="00341231" w:rsidRPr="00F0054B" w:rsidRDefault="00341231" w:rsidP="007961CD">
            <w:pPr>
              <w:rPr>
                <w:rFonts w:cs="Arial"/>
                <w:b/>
                <w:sz w:val="18"/>
                <w:szCs w:val="18"/>
              </w:rPr>
            </w:pPr>
          </w:p>
        </w:tc>
      </w:tr>
    </w:tbl>
    <w:p w14:paraId="679CB22D" w14:textId="77777777" w:rsidR="00087C7C" w:rsidRDefault="00087C7C" w:rsidP="00341231">
      <w:pPr>
        <w:pStyle w:val="xl114"/>
        <w:tabs>
          <w:tab w:val="left" w:pos="9160"/>
          <w:tab w:val="left" w:pos="10076"/>
          <w:tab w:val="left" w:pos="10992"/>
          <w:tab w:val="left" w:pos="11908"/>
          <w:tab w:val="left" w:pos="12824"/>
          <w:tab w:val="left" w:pos="13740"/>
          <w:tab w:val="left" w:pos="14656"/>
        </w:tabs>
        <w:spacing w:line="259" w:lineRule="auto"/>
        <w:jc w:val="both"/>
        <w:rPr>
          <w:rFonts w:ascii="Arial" w:hAnsi="Arial" w:cs="Arial"/>
          <w:b w:val="0"/>
          <w:bCs w:val="0"/>
          <w:color w:val="auto"/>
          <w:sz w:val="20"/>
          <w:szCs w:val="20"/>
        </w:rPr>
      </w:pPr>
    </w:p>
    <w:p w14:paraId="1176AABC" w14:textId="77777777" w:rsidR="00341231" w:rsidRDefault="00087C7C" w:rsidP="00341231">
      <w:pPr>
        <w:pStyle w:val="StylZa"/>
      </w:pPr>
      <w:r>
        <w:br w:type="page"/>
      </w:r>
      <w:r w:rsidR="00341231">
        <w:lastRenderedPageBreak/>
        <w:t xml:space="preserve">Załącznik nr 4b do SWZ </w:t>
      </w:r>
    </w:p>
    <w:p w14:paraId="1080AA78" w14:textId="77777777" w:rsidR="00341231" w:rsidRPr="002A44D0" w:rsidRDefault="00341231" w:rsidP="00341231">
      <w:pPr>
        <w:pStyle w:val="Styltytuza"/>
        <w:rPr>
          <w:caps/>
        </w:rPr>
      </w:pPr>
      <w:r>
        <w:rPr>
          <w:noProof/>
          <w:lang w:eastAsia="pl-PL"/>
        </w:rPr>
        <mc:AlternateContent>
          <mc:Choice Requires="wps">
            <w:drawing>
              <wp:anchor distT="4294967289" distB="4294967289" distL="114300" distR="114300" simplePos="0" relativeHeight="251668480" behindDoc="0" locked="0" layoutInCell="1" allowOverlap="1" wp14:anchorId="5B7BD811" wp14:editId="391CED3A">
                <wp:simplePos x="0" y="0"/>
                <wp:positionH relativeFrom="margin">
                  <wp:align>right</wp:align>
                </wp:positionH>
                <wp:positionV relativeFrom="paragraph">
                  <wp:posOffset>284480</wp:posOffset>
                </wp:positionV>
                <wp:extent cx="5749200" cy="0"/>
                <wp:effectExtent l="0" t="0" r="23495" b="19050"/>
                <wp:wrapNone/>
                <wp:docPr id="5" name="Łącznik prostoliniow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49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F3287E" id="Łącznik prostoliniowy 5" o:spid="_x0000_s1026" style="position:absolute;flip:y;z-index:251668480;visibility:visible;mso-wrap-style:square;mso-width-percent:0;mso-height-percent:0;mso-wrap-distance-left:9pt;mso-wrap-distance-top:-19e-5mm;mso-wrap-distance-right:9pt;mso-wrap-distance-bottom:-19e-5mm;mso-position-horizontal:right;mso-position-horizontal-relative:margin;mso-position-vertical:absolute;mso-position-vertical-relative:text;mso-width-percent:0;mso-height-percent:0;mso-width-relative:page;mso-height-relative:page" from="401.5pt,22.4pt" to="854.2pt,2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">
                <w10:wrap anchorx="margin"/>
              </v:line>
            </w:pict>
          </mc:Fallback>
        </mc:AlternateContent>
      </w:r>
      <w:r w:rsidRPr="002A44D0">
        <w:t>Oświadczenie o niepodleganiu wykluczeniu</w:t>
      </w:r>
      <w:r>
        <w:t xml:space="preserve"> z postępowania</w:t>
      </w:r>
    </w:p>
    <w:p w14:paraId="33186B9A" w14:textId="77777777" w:rsidR="00341231" w:rsidRPr="002A44D0" w:rsidRDefault="00341231" w:rsidP="00341231">
      <w:pPr>
        <w:pStyle w:val="xl30"/>
        <w:tabs>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rFonts w:ascii="Arial" w:hAnsi="Arial" w:cs="Arial"/>
          <w:sz w:val="20"/>
          <w:szCs w:val="20"/>
        </w:rPr>
      </w:pP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341231" w:rsidRPr="00686709" w14:paraId="0710A227" w14:textId="77777777" w:rsidTr="00EA1F13">
        <w:trPr>
          <w:cantSplit/>
          <w:trHeight w:hRule="exact" w:val="931"/>
          <w:jc w:val="center"/>
        </w:trPr>
        <w:tc>
          <w:tcPr>
            <w:tcW w:w="3552" w:type="dxa"/>
            <w:shd w:val="clear" w:color="auto" w:fill="17365D" w:themeFill="text2" w:themeFillShade="BF"/>
            <w:vAlign w:val="center"/>
          </w:tcPr>
          <w:p w14:paraId="4AE4BAA7" w14:textId="77777777" w:rsidR="00341231" w:rsidRPr="00EA1F13" w:rsidRDefault="00341231" w:rsidP="007961CD">
            <w:pPr>
              <w:spacing w:line="240" w:lineRule="auto"/>
              <w:rPr>
                <w:rFonts w:cs="Arial"/>
                <w:color w:val="FFFFFF"/>
                <w:sz w:val="20"/>
                <w:szCs w:val="20"/>
              </w:rPr>
            </w:pPr>
            <w:r w:rsidRPr="00EA1F13">
              <w:rPr>
                <w:rFonts w:cs="Arial"/>
                <w:color w:val="FFFFFF"/>
                <w:sz w:val="20"/>
                <w:szCs w:val="20"/>
              </w:rPr>
              <w:t>Dane Wykonawcy:</w:t>
            </w:r>
          </w:p>
        </w:tc>
        <w:tc>
          <w:tcPr>
            <w:tcW w:w="5521" w:type="dxa"/>
            <w:shd w:val="clear" w:color="auto" w:fill="FFFFFF" w:themeFill="background1"/>
            <w:vAlign w:val="center"/>
          </w:tcPr>
          <w:p w14:paraId="43D96BFD" w14:textId="77777777" w:rsidR="00341231" w:rsidRPr="00686709" w:rsidRDefault="00341231" w:rsidP="007961CD">
            <w:pPr>
              <w:spacing w:line="240" w:lineRule="auto"/>
              <w:rPr>
                <w:rFonts w:cs="Arial"/>
                <w:sz w:val="20"/>
                <w:szCs w:val="20"/>
              </w:rPr>
            </w:pPr>
          </w:p>
        </w:tc>
      </w:tr>
      <w:tr w:rsidR="00341231" w:rsidRPr="00686709" w14:paraId="3A958982" w14:textId="77777777" w:rsidTr="00EA1F13">
        <w:trPr>
          <w:cantSplit/>
          <w:trHeight w:hRule="exact" w:val="1253"/>
          <w:jc w:val="center"/>
        </w:trPr>
        <w:tc>
          <w:tcPr>
            <w:tcW w:w="3552" w:type="dxa"/>
            <w:shd w:val="clear" w:color="auto" w:fill="17365D" w:themeFill="text2" w:themeFillShade="BF"/>
            <w:vAlign w:val="center"/>
          </w:tcPr>
          <w:p w14:paraId="24297275" w14:textId="77777777" w:rsidR="00341231" w:rsidRPr="00EA1F13" w:rsidRDefault="00341231" w:rsidP="007961CD">
            <w:pPr>
              <w:spacing w:line="240" w:lineRule="auto"/>
              <w:rPr>
                <w:rFonts w:cs="Arial"/>
                <w:color w:val="FFFFFF"/>
                <w:sz w:val="20"/>
                <w:szCs w:val="20"/>
              </w:rPr>
            </w:pPr>
            <w:r w:rsidRPr="00EA1F13">
              <w:rPr>
                <w:rFonts w:cs="Arial"/>
                <w:color w:val="FFFFFF"/>
                <w:sz w:val="20"/>
                <w:szCs w:val="20"/>
              </w:rPr>
              <w:t xml:space="preserve">Adres Wykonawcy: </w:t>
            </w:r>
          </w:p>
          <w:p w14:paraId="6518C67F" w14:textId="77777777" w:rsidR="00341231" w:rsidRPr="00EA1F13" w:rsidRDefault="00341231" w:rsidP="007961CD">
            <w:pPr>
              <w:spacing w:line="240" w:lineRule="auto"/>
              <w:rPr>
                <w:rFonts w:cs="Arial"/>
                <w:color w:val="FFFFFF"/>
                <w:sz w:val="20"/>
                <w:szCs w:val="20"/>
              </w:rPr>
            </w:pPr>
            <w:r w:rsidRPr="00EA1F13">
              <w:rPr>
                <w:rFonts w:cs="Arial"/>
                <w:color w:val="FFFFFF"/>
                <w:sz w:val="20"/>
                <w:szCs w:val="20"/>
              </w:rPr>
              <w:t xml:space="preserve">kod, miejscowość </w:t>
            </w:r>
          </w:p>
          <w:p w14:paraId="0283E7BB" w14:textId="77777777" w:rsidR="00341231" w:rsidRPr="00EA1F13" w:rsidRDefault="00341231" w:rsidP="007961CD">
            <w:pPr>
              <w:spacing w:line="240" w:lineRule="auto"/>
              <w:rPr>
                <w:rFonts w:cs="Arial"/>
                <w:color w:val="FFFFFF"/>
                <w:sz w:val="20"/>
                <w:szCs w:val="20"/>
              </w:rPr>
            </w:pPr>
            <w:r w:rsidRPr="00EA1F13">
              <w:rPr>
                <w:rFonts w:cs="Arial"/>
                <w:color w:val="FFFFFF"/>
                <w:sz w:val="20"/>
                <w:szCs w:val="20"/>
              </w:rPr>
              <w:t>ulica, nr lokalu</w:t>
            </w:r>
          </w:p>
        </w:tc>
        <w:tc>
          <w:tcPr>
            <w:tcW w:w="5521" w:type="dxa"/>
            <w:shd w:val="clear" w:color="auto" w:fill="FFFFFF" w:themeFill="background1"/>
            <w:vAlign w:val="center"/>
          </w:tcPr>
          <w:p w14:paraId="195DB280" w14:textId="77777777" w:rsidR="00341231" w:rsidRPr="00686709" w:rsidRDefault="00341231" w:rsidP="007961CD">
            <w:pPr>
              <w:spacing w:line="240" w:lineRule="auto"/>
              <w:ind w:right="1064"/>
              <w:rPr>
                <w:rFonts w:cs="Arial"/>
                <w:sz w:val="20"/>
                <w:szCs w:val="20"/>
              </w:rPr>
            </w:pPr>
          </w:p>
        </w:tc>
      </w:tr>
    </w:tbl>
    <w:p w14:paraId="15C902C4" w14:textId="77777777" w:rsidR="00341231" w:rsidRPr="00686709" w:rsidRDefault="00341231" w:rsidP="00341231">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76552AE6" w14:textId="6AFF9762" w:rsidR="00087C7C" w:rsidRPr="00E50C59" w:rsidRDefault="00087C7C" w:rsidP="00341231">
      <w:pPr>
        <w:pStyle w:val="Nagwek"/>
        <w:spacing w:after="200" w:line="259" w:lineRule="auto"/>
        <w:rPr>
          <w:rFonts w:cs="Arial"/>
          <w:sz w:val="20"/>
          <w:szCs w:val="20"/>
        </w:rPr>
      </w:pPr>
      <w:r w:rsidRPr="002A44D0">
        <w:rPr>
          <w:rFonts w:cs="Arial"/>
          <w:sz w:val="20"/>
          <w:szCs w:val="20"/>
        </w:rPr>
        <w:t xml:space="preserve">Składając ofertę w </w:t>
      </w:r>
      <w:r w:rsidRPr="00C1339B">
        <w:rPr>
          <w:rFonts w:cs="Arial"/>
          <w:sz w:val="20"/>
          <w:szCs w:val="20"/>
        </w:rPr>
        <w:t xml:space="preserve">zamówieniu niepublicznym prowadzonym w trybie </w:t>
      </w:r>
      <w:r w:rsidR="008D26F2">
        <w:rPr>
          <w:rFonts w:cs="Arial"/>
          <w:sz w:val="20"/>
          <w:szCs w:val="20"/>
        </w:rPr>
        <w:t>przetargu nieograniczonego</w:t>
      </w:r>
      <w:r w:rsidRPr="00C1339B">
        <w:rPr>
          <w:rFonts w:cs="Arial"/>
          <w:sz w:val="20"/>
          <w:szCs w:val="20"/>
        </w:rPr>
        <w:t xml:space="preserve"> pn. </w:t>
      </w:r>
      <w:r w:rsidR="00DC41A7">
        <w:rPr>
          <w:rFonts w:cs="Arial"/>
          <w:sz w:val="20"/>
          <w:szCs w:val="20"/>
        </w:rPr>
        <w:t>„</w:t>
      </w:r>
      <w:r w:rsidR="00EA1F13" w:rsidRPr="00EA1F13">
        <w:rPr>
          <w:rFonts w:cs="Arial"/>
          <w:b/>
          <w:sz w:val="20"/>
          <w:szCs w:val="20"/>
        </w:rPr>
        <w:t>Świadczenie usługi przewozu dwóch zestawów CNG dwoma ciągnikami siodłowymi wraz z obsługą</w:t>
      </w:r>
      <w:r w:rsidR="00DC41A7" w:rsidRPr="00341231">
        <w:rPr>
          <w:rFonts w:cs="Arial"/>
          <w:sz w:val="20"/>
          <w:szCs w:val="20"/>
        </w:rPr>
        <w:t>”</w:t>
      </w:r>
      <w:r>
        <w:rPr>
          <w:rFonts w:cs="Arial"/>
          <w:b/>
          <w:sz w:val="20"/>
          <w:szCs w:val="20"/>
        </w:rPr>
        <w:t xml:space="preserve"> </w:t>
      </w:r>
      <w:r w:rsidRPr="00F35670">
        <w:rPr>
          <w:rFonts w:cs="Arial"/>
          <w:sz w:val="20"/>
          <w:szCs w:val="20"/>
        </w:rPr>
        <w:t>o numerze</w:t>
      </w:r>
      <w:r>
        <w:rPr>
          <w:rFonts w:cs="Arial"/>
          <w:b/>
          <w:sz w:val="20"/>
          <w:szCs w:val="20"/>
        </w:rPr>
        <w:t xml:space="preserve"> </w:t>
      </w:r>
      <w:r w:rsidR="00EA1F13" w:rsidRPr="00EA1F13">
        <w:rPr>
          <w:rFonts w:cs="Arial"/>
          <w:b/>
          <w:bCs/>
          <w:sz w:val="20"/>
          <w:szCs w:val="20"/>
        </w:rPr>
        <w:t>NP/ORLEN/25/1186/OS/EU</w:t>
      </w:r>
    </w:p>
    <w:p w14:paraId="24262DEB" w14:textId="77777777" w:rsidR="00087C7C" w:rsidRPr="002A44D0" w:rsidRDefault="00087C7C" w:rsidP="00341231">
      <w:pPr>
        <w:spacing w:line="259" w:lineRule="auto"/>
        <w:rPr>
          <w:rFonts w:cs="Arial"/>
          <w:sz w:val="20"/>
          <w:szCs w:val="20"/>
        </w:rPr>
      </w:pPr>
      <w:r w:rsidRPr="002A44D0">
        <w:rPr>
          <w:rFonts w:cs="Arial"/>
          <w:sz w:val="20"/>
          <w:szCs w:val="20"/>
        </w:rPr>
        <w:t xml:space="preserve">oraz przyjmując do wiadomości, że z postępowania o udzielenie </w:t>
      </w:r>
      <w:r>
        <w:rPr>
          <w:rFonts w:cs="Arial"/>
          <w:sz w:val="20"/>
          <w:szCs w:val="20"/>
        </w:rPr>
        <w:t>z</w:t>
      </w:r>
      <w:r w:rsidRPr="002A44D0">
        <w:rPr>
          <w:rFonts w:cs="Arial"/>
          <w:sz w:val="20"/>
          <w:szCs w:val="20"/>
        </w:rPr>
        <w:t xml:space="preserve">amówienia </w:t>
      </w:r>
      <w:r w:rsidRPr="002A44D0">
        <w:rPr>
          <w:rFonts w:cs="Arial"/>
          <w:bCs/>
          <w:sz w:val="20"/>
          <w:szCs w:val="20"/>
        </w:rPr>
        <w:t>wyklucza się</w:t>
      </w:r>
      <w:r w:rsidRPr="002A44D0">
        <w:rPr>
          <w:rFonts w:cs="Arial"/>
          <w:sz w:val="20"/>
          <w:szCs w:val="20"/>
        </w:rPr>
        <w:t>:</w:t>
      </w:r>
    </w:p>
    <w:p w14:paraId="10E132D5" w14:textId="0B62D276" w:rsidR="00EE4672"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 xml:space="preserve">Wykonawców, którzy w ciągu ostatnich trzech lat przed wszczęciem postępowania wyrządzili szkodę </w:t>
      </w:r>
      <w:r w:rsidR="00C77586">
        <w:rPr>
          <w:rFonts w:cs="Arial"/>
          <w:sz w:val="20"/>
          <w:szCs w:val="20"/>
        </w:rPr>
        <w:t>Zespołowi</w:t>
      </w:r>
      <w:r w:rsidR="00C77586" w:rsidRPr="00C77586">
        <w:rPr>
          <w:rFonts w:cs="Arial"/>
          <w:sz w:val="20"/>
          <w:szCs w:val="20"/>
        </w:rPr>
        <w:t xml:space="preserve"> Oddziałów Polskie Górnictwo Naftowe i Gazownictwo  ORLEN Spółki Akcyjnej </w:t>
      </w:r>
      <w:r w:rsidR="00E62B43">
        <w:rPr>
          <w:rFonts w:cs="Arial"/>
          <w:sz w:val="20"/>
          <w:szCs w:val="20"/>
        </w:rPr>
        <w:t>lub Spółce Zależnej</w:t>
      </w:r>
      <w:r w:rsidR="00E62B43" w:rsidRPr="002B1AC9">
        <w:rPr>
          <w:rFonts w:cs="Arial"/>
          <w:sz w:val="20"/>
          <w:szCs w:val="20"/>
        </w:rPr>
        <w:t xml:space="preserve"> </w:t>
      </w:r>
      <w:r w:rsidRPr="002B1AC9">
        <w:rPr>
          <w:rFonts w:cs="Arial"/>
          <w:sz w:val="20"/>
          <w:szCs w:val="20"/>
        </w:rPr>
        <w:t>(status podmiotu oceniany według daty wyrządzenia szkody), nie wykonując Zamówienia lub wykonując je nienależycie, a szkoda ta nie została dobrowolnie naprawiona do dnia wszczęcia Postępowania, chyba że niewykonanie lub nienależyte wykonanie jest następstwem okoliczności, za które Wykonawca nie ponosi odpowiedzialności</w:t>
      </w:r>
      <w:r w:rsidR="002B4BA6">
        <w:rPr>
          <w:rFonts w:cs="Arial"/>
          <w:sz w:val="20"/>
          <w:szCs w:val="20"/>
        </w:rPr>
        <w:t>.</w:t>
      </w:r>
    </w:p>
    <w:p w14:paraId="2BBDF124" w14:textId="4D78CC2A" w:rsidR="00EE4672" w:rsidRPr="00EE4672" w:rsidRDefault="00EE4672"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EE4672">
        <w:rPr>
          <w:rFonts w:cs="Arial"/>
          <w:sz w:val="20"/>
          <w:szCs w:val="20"/>
        </w:rPr>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2B4BA6">
        <w:rPr>
          <w:rFonts w:cs="Arial"/>
          <w:sz w:val="20"/>
          <w:szCs w:val="20"/>
        </w:rPr>
        <w:t>.</w:t>
      </w:r>
    </w:p>
    <w:p w14:paraId="1158BC59" w14:textId="2E3D4CB6" w:rsidR="00482581" w:rsidRPr="002B1AC9"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Wykonawców będących osobami fizycznymi, które prawomocnie skazano za przestępstwo popełnione w związku z postępowaniem o udzielenie zamówienia lub inne przestępstwo popełnione w celu osiągnięcia korzyści majątkowych</w:t>
      </w:r>
      <w:r w:rsidR="002B4BA6">
        <w:rPr>
          <w:rFonts w:cs="Arial"/>
          <w:sz w:val="20"/>
          <w:szCs w:val="20"/>
        </w:rPr>
        <w:t>.</w:t>
      </w:r>
    </w:p>
    <w:p w14:paraId="143E5F40" w14:textId="00B4B9B6" w:rsidR="00482581" w:rsidRPr="002B1AC9"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Wykonawców będących spółkami prawa handlowego, których odpowiednio urzędujących członków władz zarządzających, wspólników partnerów, komplementariuszy, prawomocnie skazano za przestępstwo popełnione w związku z postępowaniem o udzielenie Zamówienia lub inne przestępstwo popełnione w celu osiągnięcia korzyści majątkowych</w:t>
      </w:r>
      <w:r w:rsidR="002B4BA6">
        <w:rPr>
          <w:rFonts w:cs="Arial"/>
          <w:sz w:val="20"/>
          <w:szCs w:val="20"/>
        </w:rPr>
        <w:t>.</w:t>
      </w:r>
    </w:p>
    <w:p w14:paraId="37D8E794" w14:textId="30453B8F" w:rsidR="00482581" w:rsidRPr="002B1AC9"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 charakterze terrorystycznym, handel ludźmi, praca dzieci, zatrudnianie cudzoziemców nielegalnie przebywających w warunkach szczególnego wykorzystania, pranie brudnych pieniędzy, łapownictwo czynne, łapownictwo wyborcze, łapownictwo managerskie, płatna protekcja czynna, udział w zorganizowanej grupie lub związku przestępczym, fałszowanie faktur, podawanie nieprawdy w fakturach, fałszowanie lub używanie sfałszowanej faktury z kwotą określającą mienie wielkiej wartości</w:t>
      </w:r>
      <w:r w:rsidR="002B4BA6">
        <w:rPr>
          <w:rFonts w:cs="Arial"/>
          <w:sz w:val="20"/>
          <w:szCs w:val="20"/>
        </w:rPr>
        <w:t>.</w:t>
      </w:r>
    </w:p>
    <w:p w14:paraId="1738DDA1" w14:textId="6022C7A6" w:rsidR="00482581" w:rsidRPr="002B1AC9"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w:t>
      </w:r>
      <w:r w:rsidR="006107B4">
        <w:rPr>
          <w:rFonts w:cs="Arial"/>
          <w:sz w:val="20"/>
          <w:szCs w:val="20"/>
        </w:rPr>
        <w:t>.</w:t>
      </w:r>
      <w:r>
        <w:rPr>
          <w:rFonts w:cs="Arial"/>
          <w:sz w:val="20"/>
          <w:szCs w:val="20"/>
        </w:rPr>
        <w:t xml:space="preserve"> </w:t>
      </w:r>
      <w:r w:rsidRPr="002B1AC9">
        <w:rPr>
          <w:rFonts w:cs="Arial"/>
          <w:sz w:val="20"/>
          <w:szCs w:val="20"/>
        </w:rPr>
        <w:t>5, jeżeli podmiot zbiorowy nie wdrożył środków naprawczych i prewencyjnych (</w:t>
      </w:r>
      <w:proofErr w:type="spellStart"/>
      <w:r w:rsidRPr="002B1AC9">
        <w:rPr>
          <w:rFonts w:cs="Arial"/>
          <w:sz w:val="20"/>
          <w:szCs w:val="20"/>
        </w:rPr>
        <w:t>self-cleaning</w:t>
      </w:r>
      <w:proofErr w:type="spellEnd"/>
      <w:r w:rsidRPr="002B1AC9">
        <w:rPr>
          <w:rFonts w:cs="Arial"/>
          <w:sz w:val="20"/>
          <w:szCs w:val="20"/>
        </w:rPr>
        <w:t>)</w:t>
      </w:r>
      <w:r w:rsidR="002B4BA6">
        <w:rPr>
          <w:rFonts w:cs="Arial"/>
          <w:sz w:val="20"/>
          <w:szCs w:val="20"/>
        </w:rPr>
        <w:t>.</w:t>
      </w:r>
    </w:p>
    <w:p w14:paraId="7B9B1A30" w14:textId="178153D6" w:rsidR="00482581" w:rsidRPr="002B1AC9"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Wykonawców, będących adresatami lub zarządzanych przez adresatów lub powiązanych z</w:t>
      </w:r>
      <w:r w:rsidR="007343D8">
        <w:rPr>
          <w:rFonts w:cs="Arial"/>
          <w:sz w:val="20"/>
          <w:szCs w:val="20"/>
        </w:rPr>
        <w:t> </w:t>
      </w:r>
      <w:r w:rsidRPr="002B1AC9">
        <w:rPr>
          <w:rFonts w:cs="Arial"/>
          <w:sz w:val="20"/>
          <w:szCs w:val="20"/>
        </w:rPr>
        <w:t xml:space="preserve">adresatami sankcji Stanów Zjednoczonych Ameryki Północnej, Unii Europejskiej, Zjednoczonego Królestwa Wielkiej Brytanii i Irlandii Północnej, Narodów Zjednoczonych lub Królestwa Norwegii, </w:t>
      </w:r>
      <w:r w:rsidRPr="002B1AC9">
        <w:rPr>
          <w:rFonts w:cs="Arial"/>
          <w:sz w:val="20"/>
          <w:szCs w:val="20"/>
        </w:rPr>
        <w:lastRenderedPageBreak/>
        <w:t xml:space="preserve">chyba że ustali się, iż zawarcie umowy z danym Wykonawcą nie będzie mieć negatywnego wpływu na interesy </w:t>
      </w:r>
      <w:r w:rsidR="00CD0535">
        <w:rPr>
          <w:rFonts w:cs="Arial"/>
          <w:sz w:val="20"/>
          <w:szCs w:val="20"/>
        </w:rPr>
        <w:t>Grupy</w:t>
      </w:r>
      <w:r w:rsidR="002B4BA6">
        <w:rPr>
          <w:rFonts w:cs="Arial"/>
          <w:sz w:val="20"/>
          <w:szCs w:val="20"/>
        </w:rPr>
        <w:t>.</w:t>
      </w:r>
    </w:p>
    <w:p w14:paraId="0848A631" w14:textId="77777777" w:rsidR="00482581" w:rsidRPr="002B1AC9"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Wykonawców, o których osoby biorące udział w prowadzonym Postępowaniu mają wiedzę, że:</w:t>
      </w:r>
    </w:p>
    <w:p w14:paraId="7116A625" w14:textId="77777777" w:rsidR="00341231" w:rsidRDefault="00482581" w:rsidP="00341231">
      <w:pPr>
        <w:pStyle w:val="Akapitzlist"/>
        <w:numPr>
          <w:ilvl w:val="0"/>
          <w:numId w:val="41"/>
        </w:numPr>
        <w:autoSpaceDE w:val="0"/>
        <w:autoSpaceDN w:val="0"/>
        <w:adjustRightInd w:val="0"/>
        <w:spacing w:line="259" w:lineRule="auto"/>
        <w:ind w:left="709" w:hanging="283"/>
        <w:contextualSpacing w:val="0"/>
        <w:rPr>
          <w:rFonts w:cs="Arial"/>
          <w:sz w:val="20"/>
          <w:szCs w:val="20"/>
        </w:rPr>
      </w:pPr>
      <w:r w:rsidRPr="00C07E74">
        <w:rPr>
          <w:rFonts w:cs="Arial"/>
          <w:sz w:val="20"/>
          <w:szCs w:val="20"/>
        </w:rPr>
        <w:t xml:space="preserve">są pracownikami lub osobami najbliższymi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002B4BA6">
        <w:rPr>
          <w:rFonts w:cs="Arial"/>
          <w:sz w:val="20"/>
          <w:szCs w:val="20"/>
        </w:rPr>
        <w:t>,</w:t>
      </w:r>
      <w:r w:rsidR="00E62B43">
        <w:rPr>
          <w:rFonts w:cs="Arial"/>
          <w:sz w:val="20"/>
          <w:szCs w:val="20"/>
        </w:rPr>
        <w:t xml:space="preserve"> </w:t>
      </w:r>
      <w:r w:rsidRPr="00C07E74">
        <w:rPr>
          <w:rFonts w:cs="Arial"/>
          <w:sz w:val="20"/>
          <w:szCs w:val="20"/>
        </w:rPr>
        <w:t>lub</w:t>
      </w:r>
    </w:p>
    <w:p w14:paraId="43E7EBE0" w14:textId="77777777" w:rsidR="00341231" w:rsidRDefault="00482581" w:rsidP="00341231">
      <w:pPr>
        <w:pStyle w:val="Akapitzlist"/>
        <w:numPr>
          <w:ilvl w:val="0"/>
          <w:numId w:val="41"/>
        </w:numPr>
        <w:autoSpaceDE w:val="0"/>
        <w:autoSpaceDN w:val="0"/>
        <w:adjustRightInd w:val="0"/>
        <w:spacing w:line="259" w:lineRule="auto"/>
        <w:ind w:left="709" w:hanging="283"/>
        <w:contextualSpacing w:val="0"/>
        <w:rPr>
          <w:rFonts w:cs="Arial"/>
          <w:sz w:val="20"/>
          <w:szCs w:val="20"/>
        </w:rPr>
      </w:pPr>
      <w:r w:rsidRPr="00341231">
        <w:rPr>
          <w:rFonts w:cs="Arial"/>
          <w:sz w:val="20"/>
          <w:szCs w:val="20"/>
        </w:rPr>
        <w:t xml:space="preserve">są podmiotami, w których pracownicy lub osoby najbliższe pracowników </w:t>
      </w:r>
      <w:r w:rsidR="00C77586" w:rsidRPr="00341231">
        <w:rPr>
          <w:rFonts w:cs="Arial"/>
          <w:sz w:val="20"/>
          <w:szCs w:val="20"/>
        </w:rPr>
        <w:t>Zespołu Oddziałów Polskie Górnictwo Naftowe i Gazownictwo  ORLEN Spółki Akcyjnej</w:t>
      </w:r>
      <w:r w:rsidR="00C77586" w:rsidRPr="00341231" w:rsidDel="00A0466B">
        <w:rPr>
          <w:rFonts w:cs="Arial"/>
          <w:sz w:val="20"/>
          <w:szCs w:val="20"/>
        </w:rPr>
        <w:t xml:space="preserve"> </w:t>
      </w:r>
      <w:r w:rsidR="00CD0535" w:rsidRPr="00341231">
        <w:rPr>
          <w:rFonts w:cs="Arial"/>
          <w:sz w:val="20"/>
          <w:szCs w:val="20"/>
        </w:rPr>
        <w:t>lub Spółki Zależnej</w:t>
      </w:r>
      <w:r w:rsidRPr="00341231">
        <w:rPr>
          <w:rFonts w:cs="Arial"/>
          <w:sz w:val="20"/>
          <w:szCs w:val="20"/>
        </w:rPr>
        <w:t xml:space="preserve"> są właścicielami, udziałowcami lub członkami organów zarządzających, lub</w:t>
      </w:r>
    </w:p>
    <w:p w14:paraId="28A1CE57" w14:textId="7A6D0864" w:rsidR="00482581" w:rsidRPr="00341231" w:rsidRDefault="00482581" w:rsidP="00341231">
      <w:pPr>
        <w:pStyle w:val="Akapitzlist"/>
        <w:numPr>
          <w:ilvl w:val="0"/>
          <w:numId w:val="41"/>
        </w:numPr>
        <w:autoSpaceDE w:val="0"/>
        <w:autoSpaceDN w:val="0"/>
        <w:adjustRightInd w:val="0"/>
        <w:spacing w:line="259" w:lineRule="auto"/>
        <w:ind w:left="709" w:hanging="283"/>
        <w:contextualSpacing w:val="0"/>
        <w:rPr>
          <w:rFonts w:cs="Arial"/>
          <w:sz w:val="20"/>
          <w:szCs w:val="20"/>
        </w:rPr>
      </w:pPr>
      <w:r w:rsidRPr="00341231">
        <w:rPr>
          <w:rFonts w:cs="Arial"/>
          <w:sz w:val="20"/>
          <w:szCs w:val="20"/>
        </w:rPr>
        <w:t xml:space="preserve">są podmiotami, na rzecz których pracownicy lub osoby najbliższe pracowników </w:t>
      </w:r>
      <w:r w:rsidR="00C77586" w:rsidRPr="00341231">
        <w:rPr>
          <w:rFonts w:cs="Arial"/>
          <w:sz w:val="20"/>
          <w:szCs w:val="20"/>
        </w:rPr>
        <w:t>Zespołu Oddziałów Polskie Górnictwo Naftowe i Gazownictwo  ORLEN Spółki Akcyjnej</w:t>
      </w:r>
      <w:r w:rsidR="00C77586" w:rsidRPr="00341231" w:rsidDel="00A0466B">
        <w:rPr>
          <w:rFonts w:cs="Arial"/>
          <w:sz w:val="20"/>
          <w:szCs w:val="20"/>
        </w:rPr>
        <w:t xml:space="preserve"> </w:t>
      </w:r>
      <w:r w:rsidR="00CD0535" w:rsidRPr="00341231">
        <w:rPr>
          <w:rFonts w:cs="Arial"/>
          <w:sz w:val="20"/>
          <w:szCs w:val="20"/>
        </w:rPr>
        <w:t>lub Spółki Zależnej</w:t>
      </w:r>
      <w:r w:rsidRPr="00341231">
        <w:rPr>
          <w:rFonts w:cs="Arial"/>
          <w:sz w:val="20"/>
          <w:szCs w:val="20"/>
        </w:rPr>
        <w:t xml:space="preserve"> świadczą pracę na podstawie umowy o pracę lub innego stosunku prawnego,</w:t>
      </w:r>
      <w:r w:rsidR="00F1197D" w:rsidRPr="00341231">
        <w:rPr>
          <w:rFonts w:cs="Arial"/>
          <w:sz w:val="20"/>
          <w:szCs w:val="20"/>
        </w:rPr>
        <w:t xml:space="preserve"> </w:t>
      </w:r>
      <w:r w:rsidRPr="00341231">
        <w:rPr>
          <w:rFonts w:cs="Arial"/>
          <w:sz w:val="20"/>
          <w:szCs w:val="20"/>
        </w:rPr>
        <w:t>jeśli fakt ten budzi uzasadnione wątpliwości co do bezstronności Postępowania</w:t>
      </w:r>
      <w:r w:rsidR="002B4BA6" w:rsidRPr="00341231">
        <w:rPr>
          <w:rFonts w:cs="Arial"/>
          <w:sz w:val="20"/>
          <w:szCs w:val="20"/>
        </w:rPr>
        <w:t>.</w:t>
      </w:r>
    </w:p>
    <w:p w14:paraId="62759E05" w14:textId="5779F9C7" w:rsidR="00482581"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C07E74">
        <w:rPr>
          <w:rFonts w:cs="Arial"/>
          <w:sz w:val="20"/>
          <w:szCs w:val="20"/>
        </w:rPr>
        <w:t>Wykonawców, którzy nie złożyli wymaganych dokumentów, oświadczeń lub nie spełnili innych wymagań określonych w SWZ lub innym dokumencie, w którym określono wymogi udziału w postępowaniu, z zastrzeżeniem § 30 ust. 6</w:t>
      </w:r>
      <w:r>
        <w:rPr>
          <w:rFonts w:cs="Arial"/>
          <w:sz w:val="20"/>
          <w:szCs w:val="20"/>
        </w:rPr>
        <w:t xml:space="preserve"> Instrukcji</w:t>
      </w:r>
      <w:r w:rsidR="00B92822">
        <w:rPr>
          <w:rFonts w:cs="Arial"/>
          <w:sz w:val="20"/>
          <w:szCs w:val="20"/>
        </w:rPr>
        <w:t>.</w:t>
      </w:r>
    </w:p>
    <w:p w14:paraId="63E9637C" w14:textId="77777777" w:rsidR="006155DB"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D016C2">
        <w:rPr>
          <w:rFonts w:cs="Arial"/>
          <w:sz w:val="20"/>
          <w:szCs w:val="20"/>
        </w:rPr>
        <w:t>Wykonawców, którzy złożyli nieprawdziwe informacje mające wpływ na wynik prowadzonego postępowania.</w:t>
      </w:r>
    </w:p>
    <w:p w14:paraId="5A713884" w14:textId="2DF48904" w:rsidR="006155DB" w:rsidRPr="00815516" w:rsidRDefault="006155DB"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815516">
        <w:rPr>
          <w:rFonts w:cs="Arial"/>
          <w:sz w:val="20"/>
          <w:szCs w:val="20"/>
        </w:rPr>
        <w:t xml:space="preserve">Wykonawcę, </w:t>
      </w:r>
      <w:r w:rsidRPr="00815516">
        <w:rPr>
          <w:rFonts w:cs="Arial"/>
          <w:bCs/>
          <w:iCs/>
          <w:sz w:val="20"/>
          <w:szCs w:val="20"/>
        </w:rPr>
        <w:t xml:space="preserve">wymienionego w wykazach określonych w </w:t>
      </w:r>
      <w:r w:rsidRPr="006B41FA">
        <w:rPr>
          <w:rFonts w:cs="Arial"/>
          <w:bCs/>
          <w:iCs/>
          <w:sz w:val="20"/>
          <w:szCs w:val="20"/>
          <w:u w:val="single"/>
        </w:rPr>
        <w:t>rozporządzeniu  R</w:t>
      </w:r>
      <w:r w:rsidRPr="008721B9">
        <w:rPr>
          <w:rFonts w:cs="Arial"/>
          <w:bCs/>
          <w:iCs/>
          <w:sz w:val="20"/>
          <w:szCs w:val="20"/>
          <w:u w:val="single"/>
        </w:rPr>
        <w:t>ady (WE) nr 765/2006 z dnia 18 maja 2006 r. dotyczącego środków ograniczających w związku z sytuacją na Białorusi i udziałem Białorusi w agresji Rosji wobec Ukrainy</w:t>
      </w:r>
      <w:r w:rsidRPr="00815516">
        <w:rPr>
          <w:rFonts w:cs="Arial"/>
          <w:bCs/>
          <w:iCs/>
          <w:sz w:val="20"/>
          <w:szCs w:val="20"/>
        </w:rPr>
        <w:t xml:space="preserve"> – dalej: „rozporządzenie 765/2006”  i </w:t>
      </w:r>
      <w:r w:rsidRPr="006B41FA">
        <w:rPr>
          <w:rFonts w:cs="Arial"/>
          <w:bCs/>
          <w:iCs/>
          <w:sz w:val="20"/>
          <w:szCs w:val="20"/>
          <w:u w:val="single"/>
        </w:rPr>
        <w:t>rozporządzeniu R</w:t>
      </w:r>
      <w:r w:rsidRPr="008721B9">
        <w:rPr>
          <w:rFonts w:cs="Arial"/>
          <w:bCs/>
          <w:iCs/>
          <w:sz w:val="20"/>
          <w:szCs w:val="20"/>
          <w:u w:val="single"/>
        </w:rPr>
        <w:t>ady (UE) nr 269/2014 z dnia 17 marca 2014 r. w sprawie środków ograniczających w odniesieniu do działań podważających integralność terytorialną, suwerenność i niezależność Ukrainy lub im zagrażających</w:t>
      </w:r>
      <w:r w:rsidRPr="00815516">
        <w:rPr>
          <w:rFonts w:cs="Arial"/>
          <w:bCs/>
          <w:iCs/>
          <w:sz w:val="20"/>
          <w:szCs w:val="20"/>
        </w:rPr>
        <w:t xml:space="preserve"> – zwane dalej: rozporządzenie 269/2014,  albo wpisanego na listę na podstawie decyzji w sprawie wpisu na listę  osób i podmiotów, wobec których są stosowane środki, o których mowa </w:t>
      </w:r>
      <w:r w:rsidRPr="008721B9">
        <w:rPr>
          <w:rFonts w:cs="Arial"/>
          <w:bCs/>
          <w:iCs/>
          <w:sz w:val="20"/>
          <w:szCs w:val="20"/>
          <w:u w:val="single"/>
        </w:rPr>
        <w:t>w art. 1 pkt 3 ustawy z dnia 13 kwietnia 2022 r. o szczególnych rozwiązaniach w zakresie przeciwdziałania wspieraniu agresji na Ukrainę oraz służących ochronie bezpieczeństwa narodowego</w:t>
      </w:r>
      <w:r w:rsidRPr="00815516">
        <w:rPr>
          <w:rFonts w:cs="Arial"/>
          <w:bCs/>
          <w:iCs/>
          <w:sz w:val="20"/>
          <w:szCs w:val="20"/>
        </w:rPr>
        <w:t>.</w:t>
      </w:r>
    </w:p>
    <w:p w14:paraId="231A68D9" w14:textId="4EEBC5AA" w:rsidR="006155DB" w:rsidRPr="00815516" w:rsidRDefault="006155DB"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815516">
        <w:rPr>
          <w:rFonts w:cs="Arial"/>
          <w:bCs/>
          <w:iCs/>
          <w:sz w:val="20"/>
          <w:szCs w:val="20"/>
        </w:rPr>
        <w:t xml:space="preserve">Wykonawcę, którego beneficjentem rzeczywistym w rozumieniu </w:t>
      </w:r>
      <w:r w:rsidRPr="008721B9">
        <w:rPr>
          <w:rFonts w:cs="Arial"/>
          <w:bCs/>
          <w:iCs/>
          <w:sz w:val="20"/>
          <w:szCs w:val="20"/>
          <w:u w:val="single"/>
        </w:rPr>
        <w:t>ustawy z dnia 1 marca 2018 r. o przeciwdziałaniu praniu pieniędzy oraz finans</w:t>
      </w:r>
      <w:r w:rsidR="009141EF" w:rsidRPr="008721B9">
        <w:rPr>
          <w:rFonts w:cs="Arial"/>
          <w:bCs/>
          <w:iCs/>
          <w:sz w:val="20"/>
          <w:szCs w:val="20"/>
          <w:u w:val="single"/>
        </w:rPr>
        <w:t>owaniu terroryzmu</w:t>
      </w:r>
      <w:r w:rsidR="008721B9">
        <w:rPr>
          <w:rFonts w:cs="Arial"/>
          <w:bCs/>
          <w:iCs/>
          <w:sz w:val="20"/>
          <w:szCs w:val="20"/>
        </w:rPr>
        <w:t>,</w:t>
      </w:r>
      <w:r w:rsidRPr="00815516">
        <w:rPr>
          <w:rFonts w:cs="Arial"/>
          <w:bCs/>
          <w:iCs/>
          <w:sz w:val="20"/>
          <w:szCs w:val="20"/>
        </w:rPr>
        <w:t xml:space="preserve"> jest osoba wymieniona w wykazach określonych w rozporządzeniu 765/2006 i</w:t>
      </w:r>
      <w:r w:rsidR="007343D8">
        <w:rPr>
          <w:rFonts w:cs="Arial"/>
          <w:bCs/>
          <w:iCs/>
          <w:sz w:val="20"/>
          <w:szCs w:val="20"/>
        </w:rPr>
        <w:t> </w:t>
      </w:r>
      <w:r w:rsidRPr="00815516">
        <w:rPr>
          <w:rFonts w:cs="Arial"/>
          <w:bCs/>
          <w:iCs/>
          <w:sz w:val="20"/>
          <w:szCs w:val="20"/>
        </w:rPr>
        <w:t xml:space="preserve">rozporządzeniu 269/2014 albo wpisana na listę lub będąca takim beneficjentem rzeczywistym od dnia 24 lutego 2022 r., o ile została wpisana na listę na podstawie decyzji w sprawie wpisu na listę rozstrzygającej o zastosowaniu środka, o którym mowa </w:t>
      </w:r>
      <w:r w:rsidRPr="006B41FA">
        <w:rPr>
          <w:rFonts w:cs="Arial"/>
          <w:bCs/>
          <w:iCs/>
          <w:sz w:val="20"/>
          <w:szCs w:val="20"/>
          <w:u w:val="single"/>
        </w:rPr>
        <w:t>w art. 1 pkt 3 ustawy o szczególnych rozwiązaniach w zakresie przeciwdziałania wspieraniu agresji na Ukrainę oraz służących ochronie bezpieczeństwa narodowego.</w:t>
      </w:r>
    </w:p>
    <w:p w14:paraId="34811DDB" w14:textId="05743919" w:rsidR="006155DB" w:rsidRPr="006B41FA" w:rsidRDefault="006155DB" w:rsidP="00341231">
      <w:pPr>
        <w:pStyle w:val="Akapitzlist"/>
        <w:numPr>
          <w:ilvl w:val="0"/>
          <w:numId w:val="11"/>
        </w:numPr>
        <w:autoSpaceDE w:val="0"/>
        <w:autoSpaceDN w:val="0"/>
        <w:adjustRightInd w:val="0"/>
        <w:spacing w:line="259" w:lineRule="auto"/>
        <w:ind w:left="426" w:hanging="426"/>
        <w:contextualSpacing w:val="0"/>
        <w:rPr>
          <w:rFonts w:cs="Arial"/>
          <w:sz w:val="20"/>
          <w:szCs w:val="20"/>
          <w:u w:val="single"/>
        </w:rPr>
      </w:pPr>
      <w:r w:rsidRPr="00815516">
        <w:rPr>
          <w:rFonts w:cs="Arial"/>
          <w:bCs/>
          <w:iCs/>
          <w:sz w:val="20"/>
          <w:szCs w:val="20"/>
        </w:rPr>
        <w:t xml:space="preserve">Wykonawcę, którego jednostką dominującą w rozumieniu </w:t>
      </w:r>
      <w:r w:rsidRPr="006B41FA">
        <w:rPr>
          <w:rFonts w:cs="Arial"/>
          <w:bCs/>
          <w:iCs/>
          <w:sz w:val="20"/>
          <w:szCs w:val="20"/>
          <w:u w:val="single"/>
        </w:rPr>
        <w:t>art. 3 ust. 1 pkt 37 ustawy z dnia 29 września 1994 r</w:t>
      </w:r>
      <w:r w:rsidR="00C71177" w:rsidRPr="006B41FA">
        <w:rPr>
          <w:rFonts w:cs="Arial"/>
          <w:bCs/>
          <w:iCs/>
          <w:sz w:val="20"/>
          <w:szCs w:val="20"/>
          <w:u w:val="single"/>
        </w:rPr>
        <w:t>. o rachunkowości</w:t>
      </w:r>
      <w:r w:rsidR="006B41FA">
        <w:rPr>
          <w:rFonts w:cs="Arial"/>
          <w:bCs/>
          <w:iCs/>
          <w:sz w:val="20"/>
          <w:szCs w:val="20"/>
          <w:u w:val="single"/>
        </w:rPr>
        <w:t>,</w:t>
      </w:r>
      <w:r w:rsidRPr="00815516">
        <w:rPr>
          <w:rFonts w:cs="Arial"/>
          <w:bCs/>
          <w:iCs/>
          <w:sz w:val="20"/>
          <w:szCs w:val="20"/>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w:t>
      </w:r>
      <w:r w:rsidR="007343D8">
        <w:rPr>
          <w:rFonts w:cs="Arial"/>
          <w:bCs/>
          <w:iCs/>
          <w:sz w:val="20"/>
          <w:szCs w:val="20"/>
        </w:rPr>
        <w:t> </w:t>
      </w:r>
      <w:r w:rsidRPr="00815516">
        <w:rPr>
          <w:rFonts w:cs="Arial"/>
          <w:bCs/>
          <w:iCs/>
          <w:sz w:val="20"/>
          <w:szCs w:val="20"/>
        </w:rPr>
        <w:t xml:space="preserve">zastosowaniu środka, o którym mowa w </w:t>
      </w:r>
      <w:r w:rsidRPr="006B41FA">
        <w:rPr>
          <w:rFonts w:cs="Arial"/>
          <w:bCs/>
          <w:iCs/>
          <w:sz w:val="20"/>
          <w:szCs w:val="20"/>
          <w:u w:val="single"/>
        </w:rPr>
        <w:t>art. 1 pkt 3 ustawy o szczególnych rozwiązaniach w</w:t>
      </w:r>
      <w:r w:rsidR="007343D8" w:rsidRPr="006B41FA">
        <w:rPr>
          <w:rFonts w:cs="Arial"/>
          <w:bCs/>
          <w:iCs/>
          <w:sz w:val="20"/>
          <w:szCs w:val="20"/>
          <w:u w:val="single"/>
        </w:rPr>
        <w:t> </w:t>
      </w:r>
      <w:r w:rsidRPr="006B41FA">
        <w:rPr>
          <w:rFonts w:cs="Arial"/>
          <w:bCs/>
          <w:iCs/>
          <w:sz w:val="20"/>
          <w:szCs w:val="20"/>
          <w:u w:val="single"/>
        </w:rPr>
        <w:t>zakresie przeciwdziałania wspieraniu agresji na Ukrainę oraz służących ochronie bezpieczeństwa narodowego.</w:t>
      </w:r>
    </w:p>
    <w:p w14:paraId="5C28699C" w14:textId="28BC80DB" w:rsidR="006155DB" w:rsidRPr="00815516" w:rsidRDefault="00D51788"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815516">
        <w:rPr>
          <w:rFonts w:cs="Arial"/>
          <w:bCs/>
          <w:iCs/>
          <w:sz w:val="20"/>
          <w:szCs w:val="20"/>
        </w:rPr>
        <w:t>Wykonawcę</w:t>
      </w:r>
      <w:r w:rsidR="006155DB" w:rsidRPr="00815516">
        <w:rPr>
          <w:rFonts w:cs="Arial"/>
          <w:bCs/>
          <w:iCs/>
          <w:sz w:val="20"/>
          <w:szCs w:val="20"/>
        </w:rPr>
        <w:t xml:space="preserve"> objętego zakazem, o którym mowa w </w:t>
      </w:r>
      <w:r w:rsidR="006155DB" w:rsidRPr="006B41FA">
        <w:rPr>
          <w:rFonts w:cs="Arial"/>
          <w:bCs/>
          <w:iCs/>
          <w:sz w:val="20"/>
          <w:szCs w:val="20"/>
          <w:u w:val="single"/>
        </w:rPr>
        <w:t>art. 5k Rozporządzenia Rady (UE) 2022/576 z dnia 8 kwietnia 2022 r. w sprawie zmiany rozporządzenia (UE) nr 833/2014 dotyczącego środków ograniczających w związku z działaniami Rosji destabilizującymi sytuację na Ukrainie z dnia 8 kwietnia 2022 r.</w:t>
      </w:r>
      <w:r w:rsidR="006155DB" w:rsidRPr="00815516">
        <w:rPr>
          <w:rFonts w:cs="Arial"/>
          <w:bCs/>
          <w:iCs/>
          <w:sz w:val="20"/>
          <w:szCs w:val="20"/>
        </w:rPr>
        <w:t xml:space="preserve">, zgodnie z którym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156873AB" w14:textId="7D703A9B" w:rsidR="006155DB" w:rsidRPr="00815516" w:rsidRDefault="006155DB" w:rsidP="00341231">
      <w:pPr>
        <w:pStyle w:val="Akapitzlist"/>
        <w:spacing w:line="259" w:lineRule="auto"/>
        <w:ind w:left="851" w:hanging="425"/>
        <w:contextualSpacing w:val="0"/>
        <w:rPr>
          <w:rFonts w:cs="Arial"/>
          <w:bCs/>
          <w:iCs/>
          <w:sz w:val="20"/>
          <w:szCs w:val="20"/>
        </w:rPr>
      </w:pPr>
      <w:r w:rsidRPr="00815516">
        <w:rPr>
          <w:rFonts w:cs="Arial"/>
          <w:bCs/>
          <w:iCs/>
          <w:sz w:val="20"/>
          <w:szCs w:val="20"/>
        </w:rPr>
        <w:t>a) obywateli rosyjskich lub osób fizycznych lub prawnych, podmiotów lub organów z</w:t>
      </w:r>
      <w:r w:rsidR="007343D8">
        <w:rPr>
          <w:rFonts w:cs="Arial"/>
          <w:bCs/>
          <w:iCs/>
          <w:sz w:val="20"/>
          <w:szCs w:val="20"/>
        </w:rPr>
        <w:t> </w:t>
      </w:r>
      <w:r w:rsidRPr="00815516">
        <w:rPr>
          <w:rFonts w:cs="Arial"/>
          <w:bCs/>
          <w:iCs/>
          <w:sz w:val="20"/>
          <w:szCs w:val="20"/>
        </w:rPr>
        <w:t>siedzibą w Rosji;</w:t>
      </w:r>
    </w:p>
    <w:p w14:paraId="632A3379" w14:textId="77777777" w:rsidR="006155DB" w:rsidRPr="00815516" w:rsidRDefault="006155DB" w:rsidP="00341231">
      <w:pPr>
        <w:pStyle w:val="Akapitzlist"/>
        <w:spacing w:line="259" w:lineRule="auto"/>
        <w:ind w:left="851" w:hanging="425"/>
        <w:contextualSpacing w:val="0"/>
        <w:rPr>
          <w:rFonts w:cs="Arial"/>
          <w:bCs/>
          <w:iCs/>
          <w:sz w:val="20"/>
          <w:szCs w:val="20"/>
        </w:rPr>
      </w:pPr>
      <w:r w:rsidRPr="00815516">
        <w:rPr>
          <w:rFonts w:cs="Arial"/>
          <w:bCs/>
          <w:iCs/>
          <w:sz w:val="20"/>
          <w:szCs w:val="20"/>
        </w:rPr>
        <w:t>b)  osób prawnych, podmiotów lub organów, do których prawa własności bezpośrednio lub pośrednio w ponad 50 % należą do podmiotu, o którym mowa w lit. a) niniejszego ustępu; lub</w:t>
      </w:r>
    </w:p>
    <w:p w14:paraId="65058651" w14:textId="77777777" w:rsidR="006155DB" w:rsidRPr="00815516" w:rsidRDefault="006155DB" w:rsidP="00341231">
      <w:pPr>
        <w:pStyle w:val="Akapitzlist"/>
        <w:spacing w:line="259" w:lineRule="auto"/>
        <w:ind w:left="851" w:hanging="425"/>
        <w:contextualSpacing w:val="0"/>
        <w:rPr>
          <w:rFonts w:cs="Arial"/>
          <w:bCs/>
          <w:iCs/>
          <w:sz w:val="20"/>
          <w:szCs w:val="20"/>
        </w:rPr>
      </w:pPr>
      <w:r w:rsidRPr="00815516">
        <w:rPr>
          <w:rFonts w:cs="Arial"/>
          <w:bCs/>
          <w:iCs/>
          <w:sz w:val="20"/>
          <w:szCs w:val="20"/>
        </w:rPr>
        <w:t>c)  osób fizycznych lub prawnych, podmiotów lub organów działających w imieniu lub pod kierunkiem podmiotu, o którym mowa w lit. a) lub b) niniejszego ustępu,</w:t>
      </w:r>
    </w:p>
    <w:p w14:paraId="1FFEB7B5" w14:textId="77777777" w:rsidR="006155DB" w:rsidRPr="00815516" w:rsidRDefault="006155DB" w:rsidP="00341231">
      <w:pPr>
        <w:pStyle w:val="Akapitzlist"/>
        <w:spacing w:line="259" w:lineRule="auto"/>
        <w:ind w:left="851"/>
        <w:contextualSpacing w:val="0"/>
        <w:rPr>
          <w:rFonts w:cs="Arial"/>
          <w:bCs/>
          <w:iCs/>
          <w:sz w:val="20"/>
          <w:szCs w:val="20"/>
        </w:rPr>
      </w:pPr>
      <w:r w:rsidRPr="00815516">
        <w:rPr>
          <w:rFonts w:cs="Arial"/>
          <w:bCs/>
          <w:iCs/>
          <w:sz w:val="20"/>
          <w:szCs w:val="20"/>
        </w:rPr>
        <w:lastRenderedPageBreak/>
        <w:t>w tym podwykonawców, dostawców lub podmiotów, na których zdolności polega się w rozumieniu dyrektyw w sprawie zamówień publicznych, w przypadku gdy przypada na nich ponad 10 % wartości zamówienia;</w:t>
      </w:r>
    </w:p>
    <w:p w14:paraId="09DA4BE9" w14:textId="77777777" w:rsidR="006155DB" w:rsidRPr="00815516" w:rsidRDefault="006155DB" w:rsidP="00341231">
      <w:pPr>
        <w:pStyle w:val="Akapitzlist"/>
        <w:spacing w:line="259" w:lineRule="auto"/>
        <w:ind w:left="993" w:hanging="142"/>
        <w:contextualSpacing w:val="0"/>
        <w:rPr>
          <w:rFonts w:cs="Arial"/>
          <w:bCs/>
          <w:iCs/>
          <w:sz w:val="20"/>
          <w:szCs w:val="20"/>
        </w:rPr>
      </w:pPr>
      <w:r w:rsidRPr="00815516">
        <w:rPr>
          <w:rFonts w:cs="Arial"/>
          <w:bCs/>
          <w:iCs/>
          <w:sz w:val="20"/>
          <w:szCs w:val="20"/>
        </w:rPr>
        <w:t>- chyba że zastosowanie ma odstępstwo, o którym mowa w art. 5k ust. 2 ww. rozporządzenia.</w:t>
      </w:r>
    </w:p>
    <w:p w14:paraId="4E52A256" w14:textId="53A95452" w:rsidR="00087C7C" w:rsidRDefault="00087C7C" w:rsidP="00341231">
      <w:pPr>
        <w:spacing w:line="259" w:lineRule="auto"/>
        <w:rPr>
          <w:rFonts w:cs="Arial"/>
          <w:sz w:val="20"/>
          <w:szCs w:val="20"/>
        </w:rPr>
      </w:pPr>
    </w:p>
    <w:p w14:paraId="2214A5AF" w14:textId="77777777" w:rsidR="00341231" w:rsidRDefault="00341231" w:rsidP="00341231">
      <w:pPr>
        <w:spacing w:line="259" w:lineRule="auto"/>
        <w:rPr>
          <w:rFonts w:cs="Arial"/>
          <w:sz w:val="20"/>
          <w:szCs w:val="20"/>
        </w:rPr>
      </w:pPr>
    </w:p>
    <w:p w14:paraId="532AA445" w14:textId="49506B05" w:rsidR="00087C7C" w:rsidRDefault="00087C7C" w:rsidP="00341231">
      <w:pPr>
        <w:pStyle w:val="Styltytuza"/>
        <w:spacing w:after="0" w:line="259" w:lineRule="auto"/>
      </w:pPr>
      <w:r w:rsidRPr="009C47E0">
        <w:t>OŚWIADCZAMY, ŻE NIE PODLEGAMY WYKLUCZENIU</w:t>
      </w:r>
      <w:r w:rsidR="006155DB">
        <w:t xml:space="preserve"> Z POSTĘPOWANIA</w:t>
      </w:r>
    </w:p>
    <w:p w14:paraId="2D267AAE" w14:textId="77777777" w:rsidR="00341231" w:rsidRPr="009C47E0" w:rsidRDefault="00341231" w:rsidP="00341231">
      <w:pPr>
        <w:pStyle w:val="Styltytuza"/>
        <w:spacing w:after="0" w:line="259" w:lineRule="auto"/>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3904"/>
        <w:gridCol w:w="2340"/>
        <w:gridCol w:w="2262"/>
      </w:tblGrid>
      <w:tr w:rsidR="00341231" w:rsidRPr="00640FA2" w14:paraId="65B379F4" w14:textId="77777777" w:rsidTr="007961CD">
        <w:trPr>
          <w:cantSplit/>
          <w:trHeight w:val="703"/>
          <w:jc w:val="center"/>
        </w:trPr>
        <w:tc>
          <w:tcPr>
            <w:tcW w:w="307" w:type="pct"/>
            <w:tcBorders>
              <w:bottom w:val="single" w:sz="4" w:space="0" w:color="auto"/>
            </w:tcBorders>
            <w:vAlign w:val="center"/>
          </w:tcPr>
          <w:p w14:paraId="5E072D3D" w14:textId="77777777" w:rsidR="00341231" w:rsidRPr="00F0054B" w:rsidRDefault="00341231" w:rsidP="007961CD">
            <w:pPr>
              <w:spacing w:line="240" w:lineRule="auto"/>
              <w:jc w:val="center"/>
              <w:rPr>
                <w:rFonts w:cs="Arial"/>
                <w:bCs/>
                <w:sz w:val="18"/>
                <w:szCs w:val="18"/>
              </w:rPr>
            </w:pPr>
            <w:r w:rsidRPr="00F0054B">
              <w:rPr>
                <w:rFonts w:cs="Arial"/>
                <w:bCs/>
                <w:sz w:val="18"/>
                <w:szCs w:val="18"/>
              </w:rPr>
              <w:t>Lp.</w:t>
            </w:r>
          </w:p>
        </w:tc>
        <w:tc>
          <w:tcPr>
            <w:tcW w:w="2154" w:type="pct"/>
            <w:tcBorders>
              <w:bottom w:val="single" w:sz="4" w:space="0" w:color="auto"/>
            </w:tcBorders>
            <w:vAlign w:val="center"/>
          </w:tcPr>
          <w:p w14:paraId="545F5B32" w14:textId="77777777" w:rsidR="00341231" w:rsidRPr="00F0054B" w:rsidRDefault="00341231" w:rsidP="007961CD">
            <w:pPr>
              <w:spacing w:line="240" w:lineRule="auto"/>
              <w:jc w:val="center"/>
              <w:rPr>
                <w:rFonts w:cs="Arial"/>
                <w:bCs/>
                <w:sz w:val="18"/>
                <w:szCs w:val="18"/>
              </w:rPr>
            </w:pPr>
            <w:r w:rsidRPr="00F0054B">
              <w:rPr>
                <w:rFonts w:cs="Arial"/>
                <w:bCs/>
                <w:sz w:val="18"/>
                <w:szCs w:val="18"/>
              </w:rPr>
              <w:t>Nazwisko i imię osoby (osób) uprawnionej(</w:t>
            </w:r>
            <w:proofErr w:type="spellStart"/>
            <w:r w:rsidRPr="00F0054B">
              <w:rPr>
                <w:rFonts w:cs="Arial"/>
                <w:bCs/>
                <w:sz w:val="18"/>
                <w:szCs w:val="18"/>
              </w:rPr>
              <w:t>ych</w:t>
            </w:r>
            <w:proofErr w:type="spellEnd"/>
            <w:r w:rsidRPr="00F0054B">
              <w:rPr>
                <w:rFonts w:cs="Arial"/>
                <w:bCs/>
                <w:sz w:val="18"/>
                <w:szCs w:val="18"/>
              </w:rPr>
              <w:t>) do występowania w o</w:t>
            </w:r>
            <w:r>
              <w:rPr>
                <w:rFonts w:cs="Arial"/>
                <w:bCs/>
                <w:sz w:val="18"/>
                <w:szCs w:val="18"/>
              </w:rPr>
              <w:t>brocie prawnym lub posiadającej</w:t>
            </w:r>
            <w:r w:rsidRPr="00F0054B">
              <w:rPr>
                <w:rFonts w:cs="Arial"/>
                <w:bCs/>
                <w:sz w:val="18"/>
                <w:szCs w:val="18"/>
              </w:rPr>
              <w:t>(</w:t>
            </w:r>
            <w:proofErr w:type="spellStart"/>
            <w:r w:rsidRPr="00F0054B">
              <w:rPr>
                <w:rFonts w:cs="Arial"/>
                <w:bCs/>
                <w:sz w:val="18"/>
                <w:szCs w:val="18"/>
              </w:rPr>
              <w:t>ych</w:t>
            </w:r>
            <w:proofErr w:type="spellEnd"/>
            <w:r w:rsidRPr="00F0054B">
              <w:rPr>
                <w:rFonts w:cs="Arial"/>
                <w:bCs/>
                <w:sz w:val="18"/>
                <w:szCs w:val="18"/>
              </w:rPr>
              <w:t>) pełnomocnictwo</w:t>
            </w:r>
          </w:p>
        </w:tc>
        <w:tc>
          <w:tcPr>
            <w:tcW w:w="1291" w:type="pct"/>
            <w:tcBorders>
              <w:bottom w:val="single" w:sz="4" w:space="0" w:color="auto"/>
            </w:tcBorders>
            <w:vAlign w:val="center"/>
          </w:tcPr>
          <w:p w14:paraId="693A656D" w14:textId="77777777" w:rsidR="00341231" w:rsidRPr="00F0054B" w:rsidRDefault="00341231" w:rsidP="007961CD">
            <w:pPr>
              <w:spacing w:line="240" w:lineRule="auto"/>
              <w:jc w:val="center"/>
              <w:rPr>
                <w:rFonts w:cs="Arial"/>
                <w:bCs/>
                <w:sz w:val="18"/>
                <w:szCs w:val="18"/>
              </w:rPr>
            </w:pPr>
            <w:r w:rsidRPr="00F0054B">
              <w:rPr>
                <w:rFonts w:cs="Arial"/>
                <w:bCs/>
                <w:sz w:val="18"/>
                <w:szCs w:val="18"/>
              </w:rPr>
              <w:t>Podpis(y) osoby(osób) uprawnionej(</w:t>
            </w:r>
            <w:proofErr w:type="spellStart"/>
            <w:r w:rsidRPr="00F0054B">
              <w:rPr>
                <w:rFonts w:cs="Arial"/>
                <w:bCs/>
                <w:sz w:val="18"/>
                <w:szCs w:val="18"/>
              </w:rPr>
              <w:t>ych</w:t>
            </w:r>
            <w:proofErr w:type="spellEnd"/>
            <w:r w:rsidRPr="00F0054B">
              <w:rPr>
                <w:rFonts w:cs="Arial"/>
                <w:bCs/>
                <w:sz w:val="18"/>
                <w:szCs w:val="18"/>
              </w:rPr>
              <w:t>)</w:t>
            </w:r>
          </w:p>
        </w:tc>
        <w:tc>
          <w:tcPr>
            <w:tcW w:w="1248" w:type="pct"/>
            <w:tcBorders>
              <w:bottom w:val="single" w:sz="4" w:space="0" w:color="auto"/>
            </w:tcBorders>
            <w:vAlign w:val="center"/>
          </w:tcPr>
          <w:p w14:paraId="005205C1" w14:textId="77777777" w:rsidR="00341231" w:rsidRPr="00F0054B" w:rsidRDefault="00341231" w:rsidP="007961CD">
            <w:pPr>
              <w:spacing w:line="240" w:lineRule="auto"/>
              <w:jc w:val="center"/>
              <w:rPr>
                <w:rFonts w:cs="Arial"/>
                <w:bCs/>
                <w:sz w:val="18"/>
                <w:szCs w:val="18"/>
              </w:rPr>
            </w:pPr>
            <w:r w:rsidRPr="00F0054B">
              <w:rPr>
                <w:rFonts w:cs="Arial"/>
                <w:bCs/>
                <w:sz w:val="18"/>
                <w:szCs w:val="18"/>
              </w:rPr>
              <w:t>Miejscowość i data</w:t>
            </w:r>
          </w:p>
        </w:tc>
      </w:tr>
      <w:tr w:rsidR="00341231" w:rsidRPr="00F0054B" w14:paraId="7BF9C6E7" w14:textId="77777777" w:rsidTr="007961CD">
        <w:trPr>
          <w:cantSplit/>
          <w:trHeight w:val="674"/>
          <w:jc w:val="center"/>
        </w:trPr>
        <w:tc>
          <w:tcPr>
            <w:tcW w:w="307" w:type="pct"/>
            <w:vAlign w:val="center"/>
          </w:tcPr>
          <w:p w14:paraId="315A725D" w14:textId="77777777" w:rsidR="00341231" w:rsidRPr="00F0054B" w:rsidRDefault="00341231" w:rsidP="007961CD">
            <w:pPr>
              <w:rPr>
                <w:rFonts w:cs="Arial"/>
                <w:b/>
                <w:sz w:val="18"/>
                <w:szCs w:val="18"/>
              </w:rPr>
            </w:pPr>
          </w:p>
        </w:tc>
        <w:tc>
          <w:tcPr>
            <w:tcW w:w="2154" w:type="pct"/>
            <w:vAlign w:val="center"/>
          </w:tcPr>
          <w:p w14:paraId="75E23126" w14:textId="77777777" w:rsidR="00341231" w:rsidRPr="00F0054B" w:rsidRDefault="00341231" w:rsidP="007961CD">
            <w:pPr>
              <w:rPr>
                <w:rFonts w:cs="Arial"/>
                <w:b/>
                <w:sz w:val="18"/>
                <w:szCs w:val="18"/>
              </w:rPr>
            </w:pPr>
          </w:p>
        </w:tc>
        <w:tc>
          <w:tcPr>
            <w:tcW w:w="1291" w:type="pct"/>
            <w:vAlign w:val="center"/>
          </w:tcPr>
          <w:p w14:paraId="01847712" w14:textId="77777777" w:rsidR="00341231" w:rsidRPr="00F0054B" w:rsidRDefault="00341231" w:rsidP="007961CD">
            <w:pPr>
              <w:rPr>
                <w:rFonts w:cs="Arial"/>
                <w:b/>
                <w:sz w:val="18"/>
                <w:szCs w:val="18"/>
              </w:rPr>
            </w:pPr>
          </w:p>
        </w:tc>
        <w:tc>
          <w:tcPr>
            <w:tcW w:w="1248" w:type="pct"/>
            <w:vAlign w:val="center"/>
          </w:tcPr>
          <w:p w14:paraId="51D88F2E" w14:textId="77777777" w:rsidR="00341231" w:rsidRPr="00F0054B" w:rsidRDefault="00341231" w:rsidP="007961CD">
            <w:pPr>
              <w:rPr>
                <w:rFonts w:cs="Arial"/>
                <w:b/>
                <w:sz w:val="18"/>
                <w:szCs w:val="18"/>
              </w:rPr>
            </w:pPr>
          </w:p>
        </w:tc>
      </w:tr>
    </w:tbl>
    <w:p w14:paraId="3940EB76" w14:textId="77777777" w:rsidR="00FD7E3B" w:rsidRDefault="00FD7E3B" w:rsidP="00373DAC"/>
    <w:p w14:paraId="343478EF" w14:textId="77777777" w:rsidR="00FD7E3B" w:rsidRDefault="00FD7E3B">
      <w:pPr>
        <w:spacing w:line="240" w:lineRule="auto"/>
        <w:jc w:val="left"/>
        <w:rPr>
          <w:rFonts w:cs="Calibri"/>
          <w:b/>
          <w:iCs/>
          <w:color w:val="000000"/>
          <w:sz w:val="20"/>
          <w:szCs w:val="22"/>
          <w:lang w:eastAsia="en-US"/>
        </w:rPr>
      </w:pPr>
      <w:r>
        <w:br w:type="page"/>
      </w:r>
    </w:p>
    <w:p w14:paraId="2E91566D" w14:textId="77777777" w:rsidR="00341231" w:rsidRPr="009C47E0" w:rsidRDefault="00341231" w:rsidP="00341231">
      <w:pPr>
        <w:pStyle w:val="StylZa"/>
      </w:pPr>
      <w:r>
        <w:lastRenderedPageBreak/>
        <w:t xml:space="preserve">Załącznik nr 4c do SWZ </w:t>
      </w:r>
    </w:p>
    <w:p w14:paraId="18AD4FEB" w14:textId="77777777" w:rsidR="00341231" w:rsidRPr="002A44D0" w:rsidRDefault="00341231" w:rsidP="00341231">
      <w:pPr>
        <w:pStyle w:val="Styltytuza"/>
      </w:pPr>
      <w:r w:rsidRPr="002A44D0">
        <w:t xml:space="preserve">Oświadczenie o niezgłaszaniu roszczeń wobec </w:t>
      </w:r>
      <w:r>
        <w:t>Z</w:t>
      </w:r>
      <w:r w:rsidRPr="002A44D0">
        <w:t>amawiającego</w:t>
      </w:r>
    </w:p>
    <w:p w14:paraId="4BDFA650" w14:textId="77777777" w:rsidR="00341231" w:rsidRPr="002A44D0" w:rsidRDefault="00341231" w:rsidP="00341231">
      <w:pPr>
        <w:tabs>
          <w:tab w:val="left" w:pos="9160"/>
          <w:tab w:val="left" w:pos="10076"/>
          <w:tab w:val="left" w:pos="10992"/>
          <w:tab w:val="left" w:pos="11908"/>
          <w:tab w:val="left" w:pos="12824"/>
          <w:tab w:val="left" w:pos="13740"/>
          <w:tab w:val="left" w:pos="14656"/>
        </w:tabs>
        <w:rPr>
          <w:rFonts w:cs="Arial"/>
          <w:b/>
          <w:bCs/>
          <w:sz w:val="20"/>
          <w:szCs w:val="20"/>
        </w:rPr>
      </w:pPr>
      <w:r>
        <w:rPr>
          <w:noProof/>
        </w:rPr>
        <mc:AlternateContent>
          <mc:Choice Requires="wps">
            <w:drawing>
              <wp:anchor distT="4294967289" distB="4294967289" distL="114300" distR="114300" simplePos="0" relativeHeight="251670528" behindDoc="0" locked="0" layoutInCell="1" allowOverlap="1" wp14:anchorId="536BD18E" wp14:editId="6A5324E7">
                <wp:simplePos x="0" y="0"/>
                <wp:positionH relativeFrom="margin">
                  <wp:align>left</wp:align>
                </wp:positionH>
                <wp:positionV relativeFrom="paragraph">
                  <wp:posOffset>9525</wp:posOffset>
                </wp:positionV>
                <wp:extent cx="5749200" cy="0"/>
                <wp:effectExtent l="0" t="0" r="23495" b="19050"/>
                <wp:wrapNone/>
                <wp:docPr id="12"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49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F419DD" id="Łącznik prostoliniowy 12" o:spid="_x0000_s1026" style="position:absolute;flip:y;z-index:251670528;visibility:visible;mso-wrap-style:square;mso-width-percent:0;mso-height-percent:0;mso-wrap-distance-left:9pt;mso-wrap-distance-top:-19e-5mm;mso-wrap-distance-right:9pt;mso-wrap-distance-bottom:-19e-5mm;mso-position-horizontal:left;mso-position-horizontal-relative:margin;mso-position-vertical:absolute;mso-position-vertical-relative:text;mso-width-percent:0;mso-height-percent:0;mso-width-relative:page;mso-height-relative:page" from="0,.75pt" to="452.7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">
                <w10:wrap anchorx="margin"/>
              </v:line>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341231" w:rsidRPr="00686709" w14:paraId="3F673FC0" w14:textId="77777777" w:rsidTr="00EA1F13">
        <w:trPr>
          <w:cantSplit/>
          <w:trHeight w:hRule="exact" w:val="931"/>
          <w:jc w:val="center"/>
        </w:trPr>
        <w:tc>
          <w:tcPr>
            <w:tcW w:w="3552" w:type="dxa"/>
            <w:shd w:val="clear" w:color="auto" w:fill="17365D" w:themeFill="text2" w:themeFillShade="BF"/>
            <w:vAlign w:val="center"/>
          </w:tcPr>
          <w:p w14:paraId="5DFC30E3" w14:textId="77777777" w:rsidR="00341231" w:rsidRPr="00EA1F13" w:rsidRDefault="00341231" w:rsidP="007961CD">
            <w:pPr>
              <w:spacing w:line="240" w:lineRule="auto"/>
              <w:rPr>
                <w:rFonts w:cs="Arial"/>
                <w:color w:val="FFFFFF"/>
                <w:sz w:val="20"/>
                <w:szCs w:val="20"/>
              </w:rPr>
            </w:pPr>
            <w:r w:rsidRPr="00EA1F13">
              <w:rPr>
                <w:rFonts w:cs="Arial"/>
                <w:color w:val="FFFFFF"/>
                <w:sz w:val="20"/>
                <w:szCs w:val="20"/>
              </w:rPr>
              <w:t>Dane Wykonawcy:</w:t>
            </w:r>
          </w:p>
        </w:tc>
        <w:tc>
          <w:tcPr>
            <w:tcW w:w="5521" w:type="dxa"/>
            <w:vAlign w:val="center"/>
          </w:tcPr>
          <w:p w14:paraId="2EEC6EE6" w14:textId="77777777" w:rsidR="00341231" w:rsidRPr="00686709" w:rsidRDefault="00341231" w:rsidP="007961CD">
            <w:pPr>
              <w:spacing w:line="240" w:lineRule="auto"/>
              <w:rPr>
                <w:rFonts w:cs="Arial"/>
                <w:sz w:val="20"/>
                <w:szCs w:val="20"/>
              </w:rPr>
            </w:pPr>
          </w:p>
        </w:tc>
      </w:tr>
      <w:tr w:rsidR="00341231" w:rsidRPr="00686709" w14:paraId="2994FAF2" w14:textId="77777777" w:rsidTr="00EA1F13">
        <w:trPr>
          <w:cantSplit/>
          <w:trHeight w:hRule="exact" w:val="1253"/>
          <w:jc w:val="center"/>
        </w:trPr>
        <w:tc>
          <w:tcPr>
            <w:tcW w:w="3552" w:type="dxa"/>
            <w:shd w:val="clear" w:color="auto" w:fill="17365D" w:themeFill="text2" w:themeFillShade="BF"/>
            <w:vAlign w:val="center"/>
          </w:tcPr>
          <w:p w14:paraId="77058C8D" w14:textId="77777777" w:rsidR="00341231" w:rsidRPr="00EA1F13" w:rsidRDefault="00341231" w:rsidP="007961CD">
            <w:pPr>
              <w:spacing w:line="240" w:lineRule="auto"/>
              <w:rPr>
                <w:rFonts w:cs="Arial"/>
                <w:color w:val="FFFFFF"/>
                <w:sz w:val="20"/>
                <w:szCs w:val="20"/>
              </w:rPr>
            </w:pPr>
            <w:r w:rsidRPr="00EA1F13">
              <w:rPr>
                <w:rFonts w:cs="Arial"/>
                <w:color w:val="FFFFFF"/>
                <w:sz w:val="20"/>
                <w:szCs w:val="20"/>
              </w:rPr>
              <w:t xml:space="preserve">Adres Wykonawcy: </w:t>
            </w:r>
          </w:p>
          <w:p w14:paraId="2AEDFB54" w14:textId="77777777" w:rsidR="00341231" w:rsidRPr="00EA1F13" w:rsidRDefault="00341231" w:rsidP="007961CD">
            <w:pPr>
              <w:spacing w:line="240" w:lineRule="auto"/>
              <w:rPr>
                <w:rFonts w:cs="Arial"/>
                <w:color w:val="FFFFFF"/>
                <w:sz w:val="20"/>
                <w:szCs w:val="20"/>
              </w:rPr>
            </w:pPr>
            <w:r w:rsidRPr="00EA1F13">
              <w:rPr>
                <w:rFonts w:cs="Arial"/>
                <w:color w:val="FFFFFF"/>
                <w:sz w:val="20"/>
                <w:szCs w:val="20"/>
              </w:rPr>
              <w:t xml:space="preserve">kod, miejscowość </w:t>
            </w:r>
          </w:p>
          <w:p w14:paraId="06CF93F8" w14:textId="77777777" w:rsidR="00341231" w:rsidRPr="00EA1F13" w:rsidRDefault="00341231" w:rsidP="007961CD">
            <w:pPr>
              <w:spacing w:line="240" w:lineRule="auto"/>
              <w:rPr>
                <w:rFonts w:cs="Arial"/>
                <w:color w:val="FFFFFF"/>
                <w:sz w:val="20"/>
                <w:szCs w:val="20"/>
              </w:rPr>
            </w:pPr>
            <w:r w:rsidRPr="00EA1F13">
              <w:rPr>
                <w:rFonts w:cs="Arial"/>
                <w:color w:val="FFFFFF"/>
                <w:sz w:val="20"/>
                <w:szCs w:val="20"/>
              </w:rPr>
              <w:t>ulica, nr lokalu</w:t>
            </w:r>
          </w:p>
        </w:tc>
        <w:tc>
          <w:tcPr>
            <w:tcW w:w="5521" w:type="dxa"/>
            <w:vAlign w:val="center"/>
          </w:tcPr>
          <w:p w14:paraId="646C4B63" w14:textId="77777777" w:rsidR="00341231" w:rsidRPr="00686709" w:rsidRDefault="00341231" w:rsidP="007961CD">
            <w:pPr>
              <w:spacing w:line="240" w:lineRule="auto"/>
              <w:ind w:right="1064"/>
              <w:rPr>
                <w:rFonts w:cs="Arial"/>
                <w:sz w:val="20"/>
                <w:szCs w:val="20"/>
              </w:rPr>
            </w:pPr>
          </w:p>
        </w:tc>
      </w:tr>
    </w:tbl>
    <w:p w14:paraId="3CE25A1E"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13466B1F" w14:textId="0EEC2805" w:rsidR="00087C7C" w:rsidRPr="00C63DCD" w:rsidRDefault="00087C7C" w:rsidP="00341231">
      <w:pPr>
        <w:pStyle w:val="Nagwek"/>
        <w:spacing w:line="259"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prowadzonym w trybie </w:t>
      </w:r>
      <w:r w:rsidR="00E27DED">
        <w:rPr>
          <w:rFonts w:cs="Arial"/>
          <w:sz w:val="20"/>
          <w:szCs w:val="20"/>
        </w:rPr>
        <w:t>przetargu nieograniczonego</w:t>
      </w:r>
      <w:r w:rsidRPr="00C1339B">
        <w:rPr>
          <w:rFonts w:cs="Arial"/>
          <w:sz w:val="20"/>
          <w:szCs w:val="20"/>
        </w:rPr>
        <w:t xml:space="preserve"> pn. </w:t>
      </w:r>
      <w:r w:rsidR="00255F5A">
        <w:rPr>
          <w:rFonts w:cs="Arial"/>
          <w:sz w:val="20"/>
          <w:szCs w:val="20"/>
        </w:rPr>
        <w:t>„</w:t>
      </w:r>
      <w:r w:rsidR="00EA1F13" w:rsidRPr="00EA1F13">
        <w:rPr>
          <w:rFonts w:cs="Arial"/>
          <w:b/>
          <w:sz w:val="20"/>
          <w:szCs w:val="20"/>
        </w:rPr>
        <w:t>Świadczenie usługi przewozu dwóch zestawów CNG dwoma ciągnikami siodłowymi wraz z obsługą</w:t>
      </w:r>
      <w:r w:rsidR="00255F5A" w:rsidRPr="00341231">
        <w:rPr>
          <w:rFonts w:cs="Arial"/>
          <w:sz w:val="20"/>
          <w:szCs w:val="20"/>
        </w:rPr>
        <w:t>”</w:t>
      </w:r>
      <w:r>
        <w:rPr>
          <w:rFonts w:cs="Arial"/>
          <w:b/>
          <w:sz w:val="20"/>
          <w:szCs w:val="20"/>
        </w:rPr>
        <w:t xml:space="preserve"> </w:t>
      </w:r>
      <w:r w:rsidRPr="00F35670">
        <w:rPr>
          <w:rFonts w:cs="Arial"/>
          <w:sz w:val="20"/>
          <w:szCs w:val="20"/>
        </w:rPr>
        <w:t>o numerze</w:t>
      </w:r>
      <w:r>
        <w:rPr>
          <w:rFonts w:cs="Arial"/>
          <w:b/>
          <w:sz w:val="20"/>
          <w:szCs w:val="20"/>
        </w:rPr>
        <w:t xml:space="preserve"> </w:t>
      </w:r>
      <w:r w:rsidR="00EA1F13" w:rsidRPr="00EA1F13">
        <w:rPr>
          <w:rFonts w:cs="Arial"/>
          <w:b/>
          <w:bCs/>
          <w:sz w:val="20"/>
          <w:szCs w:val="20"/>
        </w:rPr>
        <w:t xml:space="preserve">NP/ORLEN/25/1186/OS/EU </w:t>
      </w:r>
      <w:r w:rsidRPr="00C1339B">
        <w:rPr>
          <w:rFonts w:cs="Arial"/>
          <w:sz w:val="20"/>
          <w:szCs w:val="20"/>
        </w:rPr>
        <w:t>oświadczamy, że nie będziemy zgłasz</w:t>
      </w:r>
      <w:r w:rsidRPr="00C1339B">
        <w:rPr>
          <w:rFonts w:cs="Arial"/>
          <w:bCs/>
          <w:spacing w:val="4"/>
          <w:sz w:val="20"/>
          <w:szCs w:val="20"/>
        </w:rPr>
        <w:t>ać żadnych roszczeń wobec Zamawiającego w przypadku unieważnienia niniejszego</w:t>
      </w:r>
      <w:r w:rsidRPr="002A44D0">
        <w:rPr>
          <w:rFonts w:cs="Arial"/>
          <w:bCs/>
          <w:spacing w:val="4"/>
          <w:sz w:val="20"/>
          <w:szCs w:val="20"/>
        </w:rPr>
        <w:t xml:space="preserve"> postępowania</w:t>
      </w:r>
      <w:r w:rsidRPr="002A44D0">
        <w:rPr>
          <w:rFonts w:cs="Arial"/>
          <w:bCs/>
          <w:sz w:val="20"/>
          <w:szCs w:val="20"/>
        </w:rPr>
        <w:t>.</w:t>
      </w:r>
    </w:p>
    <w:p w14:paraId="0F883651" w14:textId="77777777" w:rsidR="00087C7C" w:rsidRDefault="00087C7C" w:rsidP="00087C7C">
      <w:pPr>
        <w:shd w:val="clear" w:color="auto" w:fill="FFFFFF"/>
        <w:tabs>
          <w:tab w:val="left" w:pos="274"/>
        </w:tabs>
        <w:rPr>
          <w:rFonts w:cs="Arial"/>
          <w:spacing w:val="-10"/>
          <w:sz w:val="20"/>
          <w:szCs w:val="20"/>
        </w:rPr>
      </w:pPr>
    </w:p>
    <w:p w14:paraId="779881C9" w14:textId="77777777" w:rsidR="00087C7C" w:rsidRDefault="00087C7C" w:rsidP="00087C7C">
      <w:pPr>
        <w:shd w:val="clear" w:color="auto" w:fill="FFFFFF"/>
        <w:tabs>
          <w:tab w:val="left" w:pos="274"/>
        </w:tabs>
        <w:ind w:left="10"/>
        <w:rPr>
          <w:rFonts w:cs="Arial"/>
          <w:spacing w:val="-10"/>
          <w:sz w:val="20"/>
          <w:szCs w:val="20"/>
        </w:rPr>
      </w:pPr>
    </w:p>
    <w:p w14:paraId="30B7FD59" w14:textId="77777777" w:rsidR="00E27DED" w:rsidRDefault="00E27DED" w:rsidP="00087C7C">
      <w:pPr>
        <w:shd w:val="clear" w:color="auto" w:fill="FFFFFF"/>
        <w:tabs>
          <w:tab w:val="left" w:pos="274"/>
        </w:tabs>
        <w:ind w:left="10"/>
        <w:rPr>
          <w:rFonts w:cs="Arial"/>
          <w:spacing w:val="-10"/>
          <w:sz w:val="20"/>
          <w:szCs w:val="20"/>
        </w:rPr>
      </w:pPr>
    </w:p>
    <w:p w14:paraId="1D7F0697" w14:textId="77777777" w:rsidR="00E27DED" w:rsidRDefault="00E27DED" w:rsidP="00087C7C">
      <w:pPr>
        <w:shd w:val="clear" w:color="auto" w:fill="FFFFFF"/>
        <w:tabs>
          <w:tab w:val="left" w:pos="274"/>
        </w:tabs>
        <w:ind w:left="10"/>
        <w:rPr>
          <w:rFonts w:cs="Arial"/>
          <w:spacing w:val="-10"/>
          <w:sz w:val="20"/>
          <w:szCs w:val="20"/>
        </w:rPr>
      </w:pPr>
    </w:p>
    <w:p w14:paraId="23D2378A" w14:textId="77777777" w:rsidR="00E27DED" w:rsidRDefault="00E27DED" w:rsidP="00341231">
      <w:pPr>
        <w:shd w:val="clear" w:color="auto" w:fill="FFFFFF"/>
        <w:tabs>
          <w:tab w:val="left" w:pos="274"/>
        </w:tabs>
        <w:rPr>
          <w:rFonts w:cs="Arial"/>
          <w:spacing w:val="-10"/>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3904"/>
        <w:gridCol w:w="2340"/>
        <w:gridCol w:w="2262"/>
      </w:tblGrid>
      <w:tr w:rsidR="00341231" w:rsidRPr="00640FA2" w14:paraId="47E26D2B" w14:textId="77777777" w:rsidTr="007961CD">
        <w:trPr>
          <w:cantSplit/>
          <w:trHeight w:val="703"/>
          <w:jc w:val="center"/>
        </w:trPr>
        <w:tc>
          <w:tcPr>
            <w:tcW w:w="307" w:type="pct"/>
            <w:vAlign w:val="center"/>
          </w:tcPr>
          <w:p w14:paraId="1A115800" w14:textId="77777777" w:rsidR="00341231" w:rsidRPr="00F0054B" w:rsidRDefault="00341231" w:rsidP="007961CD">
            <w:pPr>
              <w:spacing w:line="240" w:lineRule="auto"/>
              <w:jc w:val="center"/>
              <w:rPr>
                <w:rFonts w:cs="Arial"/>
                <w:bCs/>
                <w:sz w:val="18"/>
                <w:szCs w:val="18"/>
              </w:rPr>
            </w:pPr>
            <w:r w:rsidRPr="00F0054B">
              <w:rPr>
                <w:rFonts w:cs="Arial"/>
                <w:bCs/>
                <w:sz w:val="18"/>
                <w:szCs w:val="18"/>
              </w:rPr>
              <w:t>Lp.</w:t>
            </w:r>
          </w:p>
        </w:tc>
        <w:tc>
          <w:tcPr>
            <w:tcW w:w="2154" w:type="pct"/>
            <w:vAlign w:val="center"/>
          </w:tcPr>
          <w:p w14:paraId="2669C627" w14:textId="77777777" w:rsidR="00341231" w:rsidRPr="00F0054B" w:rsidRDefault="00341231" w:rsidP="007961CD">
            <w:pPr>
              <w:spacing w:line="240" w:lineRule="auto"/>
              <w:jc w:val="center"/>
              <w:rPr>
                <w:rFonts w:cs="Arial"/>
                <w:bCs/>
                <w:sz w:val="18"/>
                <w:szCs w:val="18"/>
              </w:rPr>
            </w:pPr>
            <w:r w:rsidRPr="00F0054B">
              <w:rPr>
                <w:rFonts w:cs="Arial"/>
                <w:bCs/>
                <w:sz w:val="18"/>
                <w:szCs w:val="18"/>
              </w:rPr>
              <w:t>Nazwisko i imię osoby (osób) uprawnionej(</w:t>
            </w:r>
            <w:proofErr w:type="spellStart"/>
            <w:r w:rsidRPr="00F0054B">
              <w:rPr>
                <w:rFonts w:cs="Arial"/>
                <w:bCs/>
                <w:sz w:val="18"/>
                <w:szCs w:val="18"/>
              </w:rPr>
              <w:t>ych</w:t>
            </w:r>
            <w:proofErr w:type="spellEnd"/>
            <w:r w:rsidRPr="00F0054B">
              <w:rPr>
                <w:rFonts w:cs="Arial"/>
                <w:bCs/>
                <w:sz w:val="18"/>
                <w:szCs w:val="18"/>
              </w:rPr>
              <w:t>) do występowania w o</w:t>
            </w:r>
            <w:r>
              <w:rPr>
                <w:rFonts w:cs="Arial"/>
                <w:bCs/>
                <w:sz w:val="18"/>
                <w:szCs w:val="18"/>
              </w:rPr>
              <w:t>brocie prawnym lub posiadającej</w:t>
            </w:r>
            <w:r w:rsidRPr="00F0054B">
              <w:rPr>
                <w:rFonts w:cs="Arial"/>
                <w:bCs/>
                <w:sz w:val="18"/>
                <w:szCs w:val="18"/>
              </w:rPr>
              <w:t>(</w:t>
            </w:r>
            <w:proofErr w:type="spellStart"/>
            <w:r w:rsidRPr="00F0054B">
              <w:rPr>
                <w:rFonts w:cs="Arial"/>
                <w:bCs/>
                <w:sz w:val="18"/>
                <w:szCs w:val="18"/>
              </w:rPr>
              <w:t>ych</w:t>
            </w:r>
            <w:proofErr w:type="spellEnd"/>
            <w:r w:rsidRPr="00F0054B">
              <w:rPr>
                <w:rFonts w:cs="Arial"/>
                <w:bCs/>
                <w:sz w:val="18"/>
                <w:szCs w:val="18"/>
              </w:rPr>
              <w:t>) pełnomocnictwo</w:t>
            </w:r>
          </w:p>
        </w:tc>
        <w:tc>
          <w:tcPr>
            <w:tcW w:w="1291" w:type="pct"/>
            <w:vAlign w:val="center"/>
          </w:tcPr>
          <w:p w14:paraId="42E38AF4" w14:textId="77777777" w:rsidR="00341231" w:rsidRPr="00F0054B" w:rsidRDefault="00341231" w:rsidP="007961CD">
            <w:pPr>
              <w:spacing w:line="240" w:lineRule="auto"/>
              <w:jc w:val="center"/>
              <w:rPr>
                <w:rFonts w:cs="Arial"/>
                <w:bCs/>
                <w:sz w:val="18"/>
                <w:szCs w:val="18"/>
              </w:rPr>
            </w:pPr>
            <w:r w:rsidRPr="00F0054B">
              <w:rPr>
                <w:rFonts w:cs="Arial"/>
                <w:bCs/>
                <w:sz w:val="18"/>
                <w:szCs w:val="18"/>
              </w:rPr>
              <w:t>Podpis(y) osoby(osób) uprawnionej(</w:t>
            </w:r>
            <w:proofErr w:type="spellStart"/>
            <w:r w:rsidRPr="00F0054B">
              <w:rPr>
                <w:rFonts w:cs="Arial"/>
                <w:bCs/>
                <w:sz w:val="18"/>
                <w:szCs w:val="18"/>
              </w:rPr>
              <w:t>ych</w:t>
            </w:r>
            <w:proofErr w:type="spellEnd"/>
            <w:r w:rsidRPr="00F0054B">
              <w:rPr>
                <w:rFonts w:cs="Arial"/>
                <w:bCs/>
                <w:sz w:val="18"/>
                <w:szCs w:val="18"/>
              </w:rPr>
              <w:t>)</w:t>
            </w:r>
          </w:p>
        </w:tc>
        <w:tc>
          <w:tcPr>
            <w:tcW w:w="1248" w:type="pct"/>
            <w:vAlign w:val="center"/>
          </w:tcPr>
          <w:p w14:paraId="2E5682BE" w14:textId="77777777" w:rsidR="00341231" w:rsidRPr="00F0054B" w:rsidRDefault="00341231" w:rsidP="007961CD">
            <w:pPr>
              <w:spacing w:line="240" w:lineRule="auto"/>
              <w:jc w:val="center"/>
              <w:rPr>
                <w:rFonts w:cs="Arial"/>
                <w:bCs/>
                <w:sz w:val="18"/>
                <w:szCs w:val="18"/>
              </w:rPr>
            </w:pPr>
            <w:r w:rsidRPr="00F0054B">
              <w:rPr>
                <w:rFonts w:cs="Arial"/>
                <w:bCs/>
                <w:sz w:val="18"/>
                <w:szCs w:val="18"/>
              </w:rPr>
              <w:t>Miejscowość i data</w:t>
            </w:r>
          </w:p>
        </w:tc>
      </w:tr>
      <w:tr w:rsidR="00341231" w:rsidRPr="00F0054B" w14:paraId="03C81C2F" w14:textId="77777777" w:rsidTr="007961CD">
        <w:trPr>
          <w:cantSplit/>
          <w:trHeight w:val="674"/>
          <w:jc w:val="center"/>
        </w:trPr>
        <w:tc>
          <w:tcPr>
            <w:tcW w:w="307" w:type="pct"/>
            <w:vAlign w:val="center"/>
          </w:tcPr>
          <w:p w14:paraId="5482E2A9" w14:textId="77777777" w:rsidR="00341231" w:rsidRPr="00F0054B" w:rsidRDefault="00341231" w:rsidP="007961CD">
            <w:pPr>
              <w:rPr>
                <w:rFonts w:cs="Arial"/>
                <w:b/>
                <w:sz w:val="18"/>
                <w:szCs w:val="18"/>
              </w:rPr>
            </w:pPr>
          </w:p>
        </w:tc>
        <w:tc>
          <w:tcPr>
            <w:tcW w:w="2154" w:type="pct"/>
            <w:vAlign w:val="center"/>
          </w:tcPr>
          <w:p w14:paraId="3C3E57A5" w14:textId="77777777" w:rsidR="00341231" w:rsidRPr="00F0054B" w:rsidRDefault="00341231" w:rsidP="007961CD">
            <w:pPr>
              <w:rPr>
                <w:rFonts w:cs="Arial"/>
                <w:b/>
                <w:sz w:val="18"/>
                <w:szCs w:val="18"/>
              </w:rPr>
            </w:pPr>
          </w:p>
        </w:tc>
        <w:tc>
          <w:tcPr>
            <w:tcW w:w="1291" w:type="pct"/>
            <w:vAlign w:val="center"/>
          </w:tcPr>
          <w:p w14:paraId="3EB51E26" w14:textId="77777777" w:rsidR="00341231" w:rsidRPr="00F0054B" w:rsidRDefault="00341231" w:rsidP="007961CD">
            <w:pPr>
              <w:rPr>
                <w:rFonts w:cs="Arial"/>
                <w:b/>
                <w:sz w:val="18"/>
                <w:szCs w:val="18"/>
              </w:rPr>
            </w:pPr>
          </w:p>
        </w:tc>
        <w:tc>
          <w:tcPr>
            <w:tcW w:w="1248" w:type="pct"/>
            <w:vAlign w:val="center"/>
          </w:tcPr>
          <w:p w14:paraId="45525D0A" w14:textId="77777777" w:rsidR="00341231" w:rsidRPr="00F0054B" w:rsidRDefault="00341231" w:rsidP="007961CD">
            <w:pPr>
              <w:rPr>
                <w:rFonts w:cs="Arial"/>
                <w:b/>
                <w:sz w:val="18"/>
                <w:szCs w:val="18"/>
              </w:rPr>
            </w:pPr>
          </w:p>
        </w:tc>
      </w:tr>
    </w:tbl>
    <w:p w14:paraId="71A083DB" w14:textId="77777777" w:rsidR="00087C7C" w:rsidRDefault="00087C7C" w:rsidP="00087C7C">
      <w:pPr>
        <w:spacing w:line="240" w:lineRule="auto"/>
        <w:rPr>
          <w:rFonts w:cs="Arial"/>
          <w:b/>
          <w:color w:val="000000"/>
          <w:sz w:val="20"/>
          <w:szCs w:val="20"/>
        </w:rPr>
      </w:pPr>
    </w:p>
    <w:p w14:paraId="48DBCE0A" w14:textId="3F757CA5" w:rsidR="00722BEA" w:rsidRPr="00722BEA" w:rsidRDefault="00341231" w:rsidP="00722BEA">
      <w:pPr>
        <w:spacing w:line="240" w:lineRule="auto"/>
        <w:jc w:val="right"/>
        <w:rPr>
          <w:rFonts w:cs="Arial"/>
          <w:b/>
          <w:color w:val="000000"/>
          <w:sz w:val="20"/>
          <w:szCs w:val="20"/>
        </w:rPr>
      </w:pPr>
      <w:r>
        <w:rPr>
          <w:rFonts w:cs="Arial"/>
          <w:b/>
          <w:color w:val="000000"/>
          <w:sz w:val="20"/>
          <w:szCs w:val="20"/>
        </w:rPr>
        <w:br w:type="page"/>
      </w:r>
      <w:r w:rsidR="00722BEA" w:rsidRPr="00A55018">
        <w:rPr>
          <w:rFonts w:cs="Arial"/>
          <w:b/>
          <w:bCs/>
          <w:kern w:val="32"/>
          <w:sz w:val="20"/>
          <w:szCs w:val="22"/>
        </w:rPr>
        <w:lastRenderedPageBreak/>
        <w:t>Załącznik nr 5 do SWZ</w:t>
      </w:r>
    </w:p>
    <w:p w14:paraId="337C3C10" w14:textId="77777777" w:rsidR="00722BEA" w:rsidRPr="00BB2C23" w:rsidRDefault="00722BEA" w:rsidP="00722BEA">
      <w:pPr>
        <w:spacing w:line="240" w:lineRule="auto"/>
        <w:jc w:val="left"/>
        <w:rPr>
          <w:rFonts w:ascii="Times New Roman" w:hAnsi="Times New Roman"/>
          <w:b/>
          <w:sz w:val="24"/>
        </w:rPr>
      </w:pPr>
    </w:p>
    <w:p w14:paraId="4018F0E7" w14:textId="77777777" w:rsidR="00722BEA" w:rsidRPr="002A44D0" w:rsidRDefault="00722BEA" w:rsidP="00722BEA">
      <w:pPr>
        <w:pStyle w:val="Styltytuza"/>
      </w:pPr>
      <w:r>
        <w:t>Wykaz usług</w:t>
      </w:r>
    </w:p>
    <w:p w14:paraId="17DEA583" w14:textId="77777777" w:rsidR="00722BEA" w:rsidRPr="002A44D0" w:rsidRDefault="00722BEA" w:rsidP="00722BEA">
      <w:pPr>
        <w:tabs>
          <w:tab w:val="left" w:pos="9160"/>
          <w:tab w:val="left" w:pos="10076"/>
          <w:tab w:val="left" w:pos="10992"/>
          <w:tab w:val="left" w:pos="11908"/>
          <w:tab w:val="left" w:pos="12824"/>
          <w:tab w:val="left" w:pos="13740"/>
          <w:tab w:val="left" w:pos="14656"/>
        </w:tabs>
        <w:spacing w:after="120"/>
        <w:rPr>
          <w:rFonts w:cs="Arial"/>
          <w:b/>
          <w:bCs/>
          <w:sz w:val="20"/>
          <w:szCs w:val="20"/>
        </w:rPr>
      </w:pPr>
      <w:r>
        <w:rPr>
          <w:noProof/>
        </w:rPr>
        <mc:AlternateContent>
          <mc:Choice Requires="wps">
            <w:drawing>
              <wp:anchor distT="4294967289" distB="4294967289" distL="114300" distR="114300" simplePos="0" relativeHeight="251678720" behindDoc="0" locked="0" layoutInCell="1" allowOverlap="1" wp14:anchorId="23555870" wp14:editId="1C2E84A6">
                <wp:simplePos x="0" y="0"/>
                <wp:positionH relativeFrom="margin">
                  <wp:align>left</wp:align>
                </wp:positionH>
                <wp:positionV relativeFrom="paragraph">
                  <wp:posOffset>28575</wp:posOffset>
                </wp:positionV>
                <wp:extent cx="5749200" cy="0"/>
                <wp:effectExtent l="0" t="0" r="23495" b="19050"/>
                <wp:wrapNone/>
                <wp:docPr id="4"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49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CBD98E" id="Łącznik prostoliniowy 12" o:spid="_x0000_s1026" style="position:absolute;flip:y;z-index:251678720;visibility:visible;mso-wrap-style:square;mso-width-percent:0;mso-height-percent:0;mso-wrap-distance-left:9pt;mso-wrap-distance-top:-19e-5mm;mso-wrap-distance-right:9pt;mso-wrap-distance-bottom:-19e-5mm;mso-position-horizontal:left;mso-position-horizontal-relative:margin;mso-position-vertical:absolute;mso-position-vertical-relative:text;mso-width-percent:0;mso-height-percent:0;mso-width-relative:page;mso-height-relative:page" from="0,2.25pt" to="452.7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">
                <w10:wrap anchorx="margin"/>
              </v:line>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722BEA" w:rsidRPr="00686709" w14:paraId="75011528" w14:textId="77777777" w:rsidTr="00722BEA">
        <w:trPr>
          <w:cantSplit/>
          <w:trHeight w:hRule="exact" w:val="931"/>
          <w:jc w:val="center"/>
        </w:trPr>
        <w:tc>
          <w:tcPr>
            <w:tcW w:w="3552" w:type="dxa"/>
            <w:shd w:val="clear" w:color="auto" w:fill="17365D" w:themeFill="text2" w:themeFillShade="BF"/>
            <w:vAlign w:val="center"/>
          </w:tcPr>
          <w:p w14:paraId="53805307" w14:textId="77777777" w:rsidR="00722BEA" w:rsidRPr="00722BEA" w:rsidRDefault="00722BEA" w:rsidP="00E60A1F">
            <w:pPr>
              <w:spacing w:line="240" w:lineRule="auto"/>
              <w:rPr>
                <w:rFonts w:cs="Arial"/>
                <w:color w:val="FFFFFF"/>
                <w:sz w:val="20"/>
                <w:szCs w:val="20"/>
              </w:rPr>
            </w:pPr>
            <w:r w:rsidRPr="00722BEA">
              <w:rPr>
                <w:rFonts w:cs="Arial"/>
                <w:color w:val="FFFFFF"/>
                <w:sz w:val="20"/>
                <w:szCs w:val="20"/>
              </w:rPr>
              <w:t>Dane Wykonawcy:</w:t>
            </w:r>
          </w:p>
        </w:tc>
        <w:tc>
          <w:tcPr>
            <w:tcW w:w="5521" w:type="dxa"/>
          </w:tcPr>
          <w:p w14:paraId="7CFE1579" w14:textId="77777777" w:rsidR="00722BEA" w:rsidRPr="00686709" w:rsidRDefault="00722BEA" w:rsidP="00E60A1F">
            <w:pPr>
              <w:spacing w:line="240" w:lineRule="auto"/>
              <w:ind w:left="497" w:right="1064" w:firstLine="497"/>
              <w:rPr>
                <w:rFonts w:cs="Arial"/>
                <w:sz w:val="20"/>
                <w:szCs w:val="20"/>
              </w:rPr>
            </w:pPr>
          </w:p>
          <w:p w14:paraId="3A8AAC4F" w14:textId="77777777" w:rsidR="00722BEA" w:rsidRPr="00686709" w:rsidRDefault="00722BEA" w:rsidP="00E60A1F">
            <w:pPr>
              <w:spacing w:line="240" w:lineRule="auto"/>
              <w:rPr>
                <w:rFonts w:cs="Arial"/>
                <w:sz w:val="20"/>
                <w:szCs w:val="20"/>
              </w:rPr>
            </w:pPr>
          </w:p>
        </w:tc>
      </w:tr>
      <w:tr w:rsidR="00722BEA" w:rsidRPr="00686709" w14:paraId="34CA0045" w14:textId="77777777" w:rsidTr="00722BEA">
        <w:trPr>
          <w:cantSplit/>
          <w:trHeight w:hRule="exact" w:val="1253"/>
          <w:jc w:val="center"/>
        </w:trPr>
        <w:tc>
          <w:tcPr>
            <w:tcW w:w="3552" w:type="dxa"/>
            <w:shd w:val="clear" w:color="auto" w:fill="17365D" w:themeFill="text2" w:themeFillShade="BF"/>
            <w:vAlign w:val="center"/>
          </w:tcPr>
          <w:p w14:paraId="4595A428" w14:textId="77777777" w:rsidR="00722BEA" w:rsidRPr="00722BEA" w:rsidRDefault="00722BEA" w:rsidP="00E60A1F">
            <w:pPr>
              <w:spacing w:line="240" w:lineRule="auto"/>
              <w:rPr>
                <w:rFonts w:cs="Arial"/>
                <w:color w:val="FFFFFF"/>
                <w:sz w:val="20"/>
                <w:szCs w:val="20"/>
              </w:rPr>
            </w:pPr>
            <w:r w:rsidRPr="00722BEA">
              <w:rPr>
                <w:rFonts w:cs="Arial"/>
                <w:color w:val="FFFFFF"/>
                <w:sz w:val="20"/>
                <w:szCs w:val="20"/>
              </w:rPr>
              <w:t xml:space="preserve">Adres Wykonawcy: </w:t>
            </w:r>
          </w:p>
          <w:p w14:paraId="18C7597E" w14:textId="77777777" w:rsidR="00722BEA" w:rsidRPr="00722BEA" w:rsidRDefault="00722BEA" w:rsidP="00E60A1F">
            <w:pPr>
              <w:spacing w:line="240" w:lineRule="auto"/>
              <w:rPr>
                <w:rFonts w:cs="Arial"/>
                <w:color w:val="FFFFFF"/>
                <w:sz w:val="20"/>
                <w:szCs w:val="20"/>
              </w:rPr>
            </w:pPr>
            <w:r w:rsidRPr="00722BEA">
              <w:rPr>
                <w:rFonts w:cs="Arial"/>
                <w:color w:val="FFFFFF"/>
                <w:sz w:val="20"/>
                <w:szCs w:val="20"/>
              </w:rPr>
              <w:t xml:space="preserve">kod, miejscowość </w:t>
            </w:r>
          </w:p>
          <w:p w14:paraId="32C0EAC6" w14:textId="77777777" w:rsidR="00722BEA" w:rsidRPr="00722BEA" w:rsidRDefault="00722BEA" w:rsidP="00E60A1F">
            <w:pPr>
              <w:spacing w:line="240" w:lineRule="auto"/>
              <w:rPr>
                <w:rFonts w:cs="Arial"/>
                <w:color w:val="FFFFFF"/>
                <w:sz w:val="20"/>
                <w:szCs w:val="20"/>
              </w:rPr>
            </w:pPr>
            <w:r w:rsidRPr="00722BEA">
              <w:rPr>
                <w:rFonts w:cs="Arial"/>
                <w:color w:val="FFFFFF"/>
                <w:sz w:val="20"/>
                <w:szCs w:val="20"/>
              </w:rPr>
              <w:t>ulica, nr lokalu</w:t>
            </w:r>
          </w:p>
          <w:p w14:paraId="2DFB8A05" w14:textId="77777777" w:rsidR="00722BEA" w:rsidRPr="00722BEA" w:rsidRDefault="00722BEA" w:rsidP="00E60A1F">
            <w:pPr>
              <w:spacing w:line="240" w:lineRule="auto"/>
              <w:rPr>
                <w:rFonts w:cs="Arial"/>
                <w:color w:val="FFFFFF"/>
                <w:sz w:val="20"/>
                <w:szCs w:val="20"/>
              </w:rPr>
            </w:pPr>
          </w:p>
        </w:tc>
        <w:tc>
          <w:tcPr>
            <w:tcW w:w="5521" w:type="dxa"/>
          </w:tcPr>
          <w:p w14:paraId="25EA9E5C" w14:textId="77777777" w:rsidR="00722BEA" w:rsidRPr="00686709" w:rsidRDefault="00722BEA" w:rsidP="00E60A1F">
            <w:pPr>
              <w:spacing w:line="240" w:lineRule="auto"/>
              <w:ind w:right="1064"/>
              <w:rPr>
                <w:rFonts w:cs="Arial"/>
                <w:sz w:val="20"/>
                <w:szCs w:val="20"/>
              </w:rPr>
            </w:pPr>
          </w:p>
        </w:tc>
      </w:tr>
    </w:tbl>
    <w:p w14:paraId="44793088" w14:textId="77777777" w:rsidR="00722BEA" w:rsidRPr="00686709" w:rsidRDefault="00722BEA" w:rsidP="00722BEA">
      <w:pPr>
        <w:pStyle w:val="Tekstpodstawowy3"/>
        <w:tabs>
          <w:tab w:val="left" w:pos="9160"/>
          <w:tab w:val="left" w:pos="10076"/>
          <w:tab w:val="left" w:pos="10992"/>
          <w:tab w:val="left" w:pos="11908"/>
          <w:tab w:val="left" w:pos="12824"/>
          <w:tab w:val="left" w:pos="13740"/>
          <w:tab w:val="left" w:pos="14656"/>
        </w:tabs>
        <w:spacing w:after="0" w:line="360" w:lineRule="auto"/>
        <w:rPr>
          <w:rFonts w:ascii="Arial" w:hAnsi="Arial" w:cs="Arial"/>
          <w:b/>
          <w:bCs/>
          <w:spacing w:val="2"/>
          <w:sz w:val="20"/>
          <w:szCs w:val="20"/>
        </w:rPr>
      </w:pPr>
    </w:p>
    <w:p w14:paraId="7847A699" w14:textId="1823797A" w:rsidR="00722BEA" w:rsidRPr="00A55018" w:rsidRDefault="00722BEA" w:rsidP="00722BEA">
      <w:pPr>
        <w:tabs>
          <w:tab w:val="right" w:pos="8505"/>
        </w:tabs>
        <w:suppressAutoHyphens/>
        <w:spacing w:line="276" w:lineRule="auto"/>
        <w:rPr>
          <w:rFonts w:cs="Arial"/>
          <w:sz w:val="20"/>
          <w:szCs w:val="20"/>
        </w:rPr>
      </w:pPr>
      <w:r w:rsidRPr="00A55018">
        <w:rPr>
          <w:rFonts w:cs="Arial"/>
          <w:sz w:val="20"/>
          <w:szCs w:val="20"/>
        </w:rPr>
        <w:t xml:space="preserve">Składając ofertę w zamówieniu prowadzonym w trybie przetargu nieograniczonego pn. </w:t>
      </w:r>
      <w:r>
        <w:rPr>
          <w:rFonts w:cs="Arial"/>
          <w:sz w:val="20"/>
          <w:szCs w:val="20"/>
        </w:rPr>
        <w:t>„</w:t>
      </w:r>
      <w:r w:rsidRPr="00722BEA">
        <w:rPr>
          <w:rFonts w:cs="Arial"/>
          <w:b/>
          <w:sz w:val="20"/>
          <w:szCs w:val="20"/>
        </w:rPr>
        <w:t>Świadczenie usługi przewozu dwóch zestawów CNG dwoma ciągnikami siodłowymi wraz z obsługą</w:t>
      </w:r>
      <w:r w:rsidRPr="00F62280">
        <w:rPr>
          <w:rFonts w:cs="Arial"/>
          <w:sz w:val="20"/>
          <w:szCs w:val="20"/>
        </w:rPr>
        <w:t>”</w:t>
      </w:r>
      <w:r w:rsidRPr="00052764">
        <w:rPr>
          <w:rFonts w:cs="Arial"/>
          <w:sz w:val="20"/>
          <w:szCs w:val="20"/>
        </w:rPr>
        <w:t xml:space="preserve">, numer postępowania: </w:t>
      </w:r>
      <w:r w:rsidRPr="00722BEA">
        <w:rPr>
          <w:rFonts w:cs="Arial"/>
          <w:b/>
          <w:sz w:val="20"/>
          <w:szCs w:val="20"/>
        </w:rPr>
        <w:t>NP/ORLEN/25/1186/OS/EU</w:t>
      </w:r>
      <w:r>
        <w:rPr>
          <w:rFonts w:cs="Arial"/>
          <w:b/>
          <w:sz w:val="20"/>
          <w:szCs w:val="20"/>
        </w:rPr>
        <w:t xml:space="preserve"> </w:t>
      </w:r>
      <w:r w:rsidRPr="00A55018">
        <w:rPr>
          <w:rFonts w:cs="Arial"/>
          <w:sz w:val="20"/>
          <w:szCs w:val="20"/>
        </w:rPr>
        <w:t>przedkładamy, wykaz usług na potwierdzanie spełnienia warunku udziału w postępowaniu określonego w punkcie 10.2.1.</w:t>
      </w:r>
      <w:r>
        <w:rPr>
          <w:rFonts w:cs="Arial"/>
          <w:sz w:val="20"/>
          <w:szCs w:val="20"/>
        </w:rPr>
        <w:t xml:space="preserve"> lit. a)</w:t>
      </w:r>
      <w:r w:rsidRPr="00A55018">
        <w:rPr>
          <w:rFonts w:cs="Arial"/>
          <w:sz w:val="20"/>
          <w:szCs w:val="20"/>
        </w:rPr>
        <w:t xml:space="preserve"> SWZ:</w:t>
      </w:r>
    </w:p>
    <w:p w14:paraId="6FCF2993" w14:textId="77777777" w:rsidR="00722BEA" w:rsidRPr="00A55018" w:rsidRDefault="00722BEA" w:rsidP="00722BEA">
      <w:pPr>
        <w:tabs>
          <w:tab w:val="right" w:pos="8505"/>
        </w:tabs>
        <w:suppressAutoHyphens/>
        <w:spacing w:line="276" w:lineRule="auto"/>
        <w:rPr>
          <w:rFonts w:cs="Arial"/>
          <w:sz w:val="20"/>
          <w:szCs w:val="20"/>
        </w:rPr>
      </w:pPr>
    </w:p>
    <w:tbl>
      <w:tblPr>
        <w:tblpPr w:leftFromText="141" w:rightFromText="141" w:vertAnchor="text" w:horzAnchor="margin" w:tblpXSpec="center" w:tblpY="31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0"/>
        <w:gridCol w:w="1711"/>
        <w:gridCol w:w="2711"/>
        <w:gridCol w:w="1153"/>
        <w:gridCol w:w="1110"/>
        <w:gridCol w:w="1102"/>
        <w:gridCol w:w="895"/>
      </w:tblGrid>
      <w:tr w:rsidR="00722BEA" w:rsidRPr="00A55018" w14:paraId="66F1BF56" w14:textId="77777777" w:rsidTr="00722BEA">
        <w:trPr>
          <w:trHeight w:val="281"/>
        </w:trPr>
        <w:tc>
          <w:tcPr>
            <w:tcW w:w="210" w:type="pct"/>
            <w:vMerge w:val="restart"/>
            <w:shd w:val="clear" w:color="auto" w:fill="17365D" w:themeFill="text2" w:themeFillShade="BF"/>
            <w:vAlign w:val="center"/>
          </w:tcPr>
          <w:p w14:paraId="797ADF1D" w14:textId="77777777" w:rsidR="00722BEA" w:rsidRPr="00722BEA" w:rsidRDefault="00722BEA" w:rsidP="00722BEA">
            <w:pPr>
              <w:spacing w:line="240" w:lineRule="auto"/>
              <w:jc w:val="center"/>
              <w:rPr>
                <w:rFonts w:eastAsia="Calibri" w:cs="Arial"/>
                <w:b/>
                <w:sz w:val="16"/>
                <w:szCs w:val="16"/>
                <w:lang w:eastAsia="en-US"/>
              </w:rPr>
            </w:pPr>
            <w:r w:rsidRPr="00722BEA">
              <w:rPr>
                <w:rFonts w:eastAsia="Calibri" w:cs="Arial"/>
                <w:b/>
                <w:sz w:val="16"/>
                <w:szCs w:val="16"/>
                <w:lang w:eastAsia="en-US"/>
              </w:rPr>
              <w:t>Lp.</w:t>
            </w:r>
          </w:p>
        </w:tc>
        <w:tc>
          <w:tcPr>
            <w:tcW w:w="944" w:type="pct"/>
            <w:vMerge w:val="restart"/>
            <w:shd w:val="clear" w:color="auto" w:fill="17365D" w:themeFill="text2" w:themeFillShade="BF"/>
            <w:vAlign w:val="center"/>
          </w:tcPr>
          <w:p w14:paraId="79CE5F55" w14:textId="77777777" w:rsidR="00722BEA" w:rsidRPr="00722BEA" w:rsidRDefault="00722BEA" w:rsidP="00722BEA">
            <w:pPr>
              <w:spacing w:line="240" w:lineRule="auto"/>
              <w:jc w:val="center"/>
              <w:rPr>
                <w:rFonts w:cs="Arial"/>
                <w:b/>
                <w:sz w:val="16"/>
                <w:szCs w:val="16"/>
              </w:rPr>
            </w:pPr>
            <w:r w:rsidRPr="00722BEA">
              <w:rPr>
                <w:rFonts w:cs="Arial"/>
                <w:b/>
                <w:sz w:val="16"/>
                <w:szCs w:val="16"/>
              </w:rPr>
              <w:t>Nazwa podmiotu, na rzecz którego usługa została wykonana</w:t>
            </w:r>
          </w:p>
        </w:tc>
        <w:tc>
          <w:tcPr>
            <w:tcW w:w="1496" w:type="pct"/>
            <w:vMerge w:val="restart"/>
            <w:shd w:val="clear" w:color="auto" w:fill="17365D" w:themeFill="text2" w:themeFillShade="BF"/>
            <w:vAlign w:val="center"/>
          </w:tcPr>
          <w:p w14:paraId="21AF42AE" w14:textId="77777777" w:rsidR="00722BEA" w:rsidRDefault="00722BEA" w:rsidP="00722BEA">
            <w:pPr>
              <w:widowControl w:val="0"/>
              <w:spacing w:line="240" w:lineRule="auto"/>
              <w:jc w:val="center"/>
              <w:rPr>
                <w:rFonts w:eastAsia="Calibri" w:cs="Arial"/>
                <w:b/>
                <w:sz w:val="16"/>
                <w:szCs w:val="16"/>
                <w:lang w:eastAsia="en-US"/>
              </w:rPr>
            </w:pPr>
            <w:r w:rsidRPr="00722BEA">
              <w:rPr>
                <w:rFonts w:eastAsia="Calibri" w:cs="Arial"/>
                <w:b/>
                <w:sz w:val="16"/>
                <w:szCs w:val="16"/>
                <w:lang w:eastAsia="en-US"/>
              </w:rPr>
              <w:t>Przedmiot zamówienia</w:t>
            </w:r>
          </w:p>
          <w:p w14:paraId="7D2C2D32" w14:textId="607D318E" w:rsidR="00A04543" w:rsidRPr="00C044AB" w:rsidRDefault="00A04543" w:rsidP="00A04543">
            <w:pPr>
              <w:widowControl w:val="0"/>
              <w:spacing w:line="240" w:lineRule="auto"/>
              <w:jc w:val="center"/>
              <w:rPr>
                <w:rFonts w:eastAsia="Calibri" w:cs="Arial"/>
                <w:i/>
                <w:sz w:val="16"/>
                <w:szCs w:val="16"/>
                <w:lang w:eastAsia="en-US"/>
              </w:rPr>
            </w:pPr>
            <w:r w:rsidRPr="00C044AB">
              <w:rPr>
                <w:rFonts w:eastAsia="Calibri" w:cs="Arial"/>
                <w:i/>
                <w:color w:val="FFFFFF" w:themeColor="background1"/>
                <w:sz w:val="16"/>
                <w:szCs w:val="16"/>
                <w:lang w:eastAsia="en-US"/>
              </w:rPr>
              <w:t>(przewóz towarów niebezpiecznych ADR)</w:t>
            </w:r>
          </w:p>
        </w:tc>
        <w:tc>
          <w:tcPr>
            <w:tcW w:w="636" w:type="pct"/>
            <w:vMerge w:val="restart"/>
            <w:shd w:val="clear" w:color="auto" w:fill="17365D" w:themeFill="text2" w:themeFillShade="BF"/>
            <w:vAlign w:val="center"/>
          </w:tcPr>
          <w:p w14:paraId="744001DC" w14:textId="5E5A8BCC" w:rsidR="00722BEA" w:rsidRPr="00722BEA" w:rsidRDefault="00722BEA" w:rsidP="00722BEA">
            <w:pPr>
              <w:spacing w:line="240" w:lineRule="auto"/>
              <w:jc w:val="center"/>
              <w:rPr>
                <w:rFonts w:cs="Arial"/>
                <w:b/>
                <w:sz w:val="16"/>
                <w:szCs w:val="16"/>
              </w:rPr>
            </w:pPr>
            <w:r w:rsidRPr="00722BEA">
              <w:rPr>
                <w:rFonts w:cs="Arial"/>
                <w:b/>
                <w:sz w:val="16"/>
                <w:szCs w:val="16"/>
              </w:rPr>
              <w:t>Wartość netto wykonanych usług</w:t>
            </w:r>
          </w:p>
        </w:tc>
        <w:tc>
          <w:tcPr>
            <w:tcW w:w="1220" w:type="pct"/>
            <w:gridSpan w:val="2"/>
            <w:shd w:val="clear" w:color="auto" w:fill="17365D" w:themeFill="text2" w:themeFillShade="BF"/>
            <w:vAlign w:val="center"/>
          </w:tcPr>
          <w:p w14:paraId="56943AAC" w14:textId="77777777" w:rsidR="00722BEA" w:rsidRPr="00722BEA" w:rsidRDefault="00722BEA" w:rsidP="00722BEA">
            <w:pPr>
              <w:spacing w:line="240" w:lineRule="auto"/>
              <w:jc w:val="center"/>
              <w:rPr>
                <w:rFonts w:eastAsia="Calibri" w:cs="Arial"/>
                <w:b/>
                <w:sz w:val="16"/>
                <w:szCs w:val="16"/>
                <w:lang w:eastAsia="en-US"/>
              </w:rPr>
            </w:pPr>
            <w:r w:rsidRPr="00722BEA">
              <w:rPr>
                <w:rFonts w:cs="Arial"/>
                <w:b/>
                <w:sz w:val="16"/>
                <w:szCs w:val="16"/>
              </w:rPr>
              <w:t>Termin realizacji usługi</w:t>
            </w:r>
          </w:p>
        </w:tc>
        <w:tc>
          <w:tcPr>
            <w:tcW w:w="494" w:type="pct"/>
            <w:vMerge w:val="restart"/>
            <w:shd w:val="clear" w:color="auto" w:fill="17365D" w:themeFill="text2" w:themeFillShade="BF"/>
            <w:vAlign w:val="center"/>
          </w:tcPr>
          <w:p w14:paraId="0F9BCC1A" w14:textId="77777777" w:rsidR="00722BEA" w:rsidRPr="00722BEA" w:rsidRDefault="00722BEA" w:rsidP="00722BEA">
            <w:pPr>
              <w:spacing w:line="240" w:lineRule="auto"/>
              <w:jc w:val="center"/>
              <w:rPr>
                <w:rFonts w:cs="Arial"/>
                <w:b/>
                <w:sz w:val="16"/>
                <w:szCs w:val="16"/>
              </w:rPr>
            </w:pPr>
            <w:r w:rsidRPr="00722BEA">
              <w:rPr>
                <w:rFonts w:cs="Arial"/>
                <w:b/>
                <w:sz w:val="16"/>
                <w:szCs w:val="16"/>
              </w:rPr>
              <w:t>Uwagi</w:t>
            </w:r>
          </w:p>
        </w:tc>
      </w:tr>
      <w:tr w:rsidR="00722BEA" w:rsidRPr="00A55018" w14:paraId="513172D2" w14:textId="77777777" w:rsidTr="00722BEA">
        <w:trPr>
          <w:trHeight w:val="501"/>
        </w:trPr>
        <w:tc>
          <w:tcPr>
            <w:tcW w:w="210" w:type="pct"/>
            <w:vMerge/>
            <w:shd w:val="clear" w:color="auto" w:fill="auto"/>
            <w:vAlign w:val="center"/>
          </w:tcPr>
          <w:p w14:paraId="6346216E" w14:textId="77777777" w:rsidR="00722BEA" w:rsidRPr="00A55018" w:rsidRDefault="00722BEA" w:rsidP="00E60A1F">
            <w:pPr>
              <w:spacing w:line="240" w:lineRule="auto"/>
              <w:jc w:val="center"/>
              <w:rPr>
                <w:rFonts w:eastAsia="Calibri" w:cs="Arial"/>
                <w:sz w:val="16"/>
                <w:szCs w:val="16"/>
                <w:lang w:eastAsia="en-US"/>
              </w:rPr>
            </w:pPr>
          </w:p>
        </w:tc>
        <w:tc>
          <w:tcPr>
            <w:tcW w:w="944" w:type="pct"/>
            <w:vMerge/>
            <w:shd w:val="clear" w:color="auto" w:fill="auto"/>
            <w:vAlign w:val="center"/>
          </w:tcPr>
          <w:p w14:paraId="147D54FA" w14:textId="77777777" w:rsidR="00722BEA" w:rsidRPr="00A55018" w:rsidRDefault="00722BEA" w:rsidP="00E60A1F">
            <w:pPr>
              <w:spacing w:line="240" w:lineRule="auto"/>
              <w:jc w:val="center"/>
              <w:rPr>
                <w:rFonts w:eastAsia="Calibri" w:cs="Arial"/>
                <w:sz w:val="16"/>
                <w:szCs w:val="16"/>
                <w:lang w:eastAsia="en-US"/>
              </w:rPr>
            </w:pPr>
          </w:p>
        </w:tc>
        <w:tc>
          <w:tcPr>
            <w:tcW w:w="1496" w:type="pct"/>
            <w:vMerge/>
            <w:vAlign w:val="center"/>
          </w:tcPr>
          <w:p w14:paraId="2731B065" w14:textId="77777777" w:rsidR="00722BEA" w:rsidRPr="00A55018" w:rsidRDefault="00722BEA" w:rsidP="00E60A1F">
            <w:pPr>
              <w:spacing w:line="240" w:lineRule="auto"/>
              <w:jc w:val="left"/>
              <w:rPr>
                <w:rFonts w:eastAsia="Calibri" w:cs="Arial"/>
                <w:sz w:val="16"/>
                <w:szCs w:val="16"/>
                <w:lang w:eastAsia="en-US"/>
              </w:rPr>
            </w:pPr>
          </w:p>
        </w:tc>
        <w:tc>
          <w:tcPr>
            <w:tcW w:w="636" w:type="pct"/>
            <w:vMerge/>
          </w:tcPr>
          <w:p w14:paraId="3848E7A9" w14:textId="77777777" w:rsidR="00722BEA" w:rsidRPr="00A55018" w:rsidRDefault="00722BEA" w:rsidP="00E60A1F">
            <w:pPr>
              <w:spacing w:line="240" w:lineRule="auto"/>
              <w:jc w:val="center"/>
              <w:rPr>
                <w:rFonts w:cs="Arial"/>
                <w:sz w:val="16"/>
                <w:szCs w:val="16"/>
              </w:rPr>
            </w:pPr>
          </w:p>
        </w:tc>
        <w:tc>
          <w:tcPr>
            <w:tcW w:w="612" w:type="pct"/>
            <w:shd w:val="clear" w:color="auto" w:fill="17365D" w:themeFill="text2" w:themeFillShade="BF"/>
            <w:vAlign w:val="center"/>
          </w:tcPr>
          <w:p w14:paraId="5FEC177C" w14:textId="77777777" w:rsidR="00722BEA" w:rsidRPr="00722BEA" w:rsidRDefault="00722BEA" w:rsidP="00E60A1F">
            <w:pPr>
              <w:spacing w:line="240" w:lineRule="auto"/>
              <w:jc w:val="center"/>
              <w:rPr>
                <w:rFonts w:eastAsia="Calibri" w:cs="Arial"/>
                <w:b/>
                <w:sz w:val="16"/>
                <w:szCs w:val="16"/>
                <w:lang w:eastAsia="en-US"/>
              </w:rPr>
            </w:pPr>
            <w:r w:rsidRPr="00722BEA">
              <w:rPr>
                <w:rFonts w:cs="Arial"/>
                <w:b/>
                <w:sz w:val="16"/>
                <w:szCs w:val="16"/>
              </w:rPr>
              <w:t>Rozpoczęcie</w:t>
            </w:r>
            <w:r w:rsidRPr="00722BEA">
              <w:rPr>
                <w:rFonts w:cs="Arial"/>
                <w:b/>
                <w:sz w:val="16"/>
                <w:szCs w:val="16"/>
              </w:rPr>
              <w:br/>
            </w:r>
            <w:r w:rsidRPr="00C044AB">
              <w:rPr>
                <w:rFonts w:cs="Arial"/>
                <w:i/>
                <w:sz w:val="14"/>
                <w:szCs w:val="16"/>
              </w:rPr>
              <w:t>[miesiąc i rok</w:t>
            </w:r>
            <w:r w:rsidRPr="00C044AB">
              <w:rPr>
                <w:rFonts w:cs="Arial"/>
                <w:sz w:val="14"/>
                <w:szCs w:val="16"/>
              </w:rPr>
              <w:t>]</w:t>
            </w:r>
          </w:p>
        </w:tc>
        <w:tc>
          <w:tcPr>
            <w:tcW w:w="607" w:type="pct"/>
            <w:shd w:val="clear" w:color="auto" w:fill="17365D" w:themeFill="text2" w:themeFillShade="BF"/>
            <w:vAlign w:val="center"/>
          </w:tcPr>
          <w:p w14:paraId="7F4DC8C2" w14:textId="32444AB7" w:rsidR="00722BEA" w:rsidRPr="00722BEA" w:rsidRDefault="00722BEA" w:rsidP="00722BEA">
            <w:pPr>
              <w:spacing w:line="240" w:lineRule="auto"/>
              <w:jc w:val="center"/>
              <w:rPr>
                <w:rFonts w:eastAsia="Calibri" w:cs="Arial"/>
                <w:b/>
                <w:sz w:val="16"/>
                <w:szCs w:val="16"/>
                <w:lang w:eastAsia="en-US"/>
              </w:rPr>
            </w:pPr>
            <w:r w:rsidRPr="00722BEA">
              <w:rPr>
                <w:rFonts w:cs="Arial"/>
                <w:b/>
                <w:sz w:val="16"/>
                <w:szCs w:val="16"/>
              </w:rPr>
              <w:t>Zakończenie</w:t>
            </w:r>
            <w:r w:rsidRPr="00722BEA">
              <w:rPr>
                <w:rFonts w:cs="Arial"/>
                <w:b/>
                <w:sz w:val="16"/>
                <w:szCs w:val="16"/>
              </w:rPr>
              <w:br/>
            </w:r>
            <w:r w:rsidRPr="00C044AB">
              <w:rPr>
                <w:rFonts w:cs="Arial"/>
                <w:i/>
                <w:sz w:val="14"/>
                <w:szCs w:val="16"/>
              </w:rPr>
              <w:t>[miesiąc i rok]</w:t>
            </w:r>
          </w:p>
        </w:tc>
        <w:tc>
          <w:tcPr>
            <w:tcW w:w="494" w:type="pct"/>
            <w:vMerge/>
            <w:vAlign w:val="center"/>
          </w:tcPr>
          <w:p w14:paraId="661BBD13" w14:textId="77777777" w:rsidR="00722BEA" w:rsidRPr="00A55018" w:rsidRDefault="00722BEA" w:rsidP="00E60A1F">
            <w:pPr>
              <w:spacing w:line="240" w:lineRule="auto"/>
              <w:jc w:val="center"/>
              <w:rPr>
                <w:rFonts w:cs="Arial"/>
                <w:sz w:val="16"/>
                <w:szCs w:val="16"/>
              </w:rPr>
            </w:pPr>
          </w:p>
        </w:tc>
      </w:tr>
      <w:tr w:rsidR="00722BEA" w:rsidRPr="00A55018" w14:paraId="22B6838E" w14:textId="77777777" w:rsidTr="00C044AB">
        <w:trPr>
          <w:trHeight w:val="1446"/>
        </w:trPr>
        <w:tc>
          <w:tcPr>
            <w:tcW w:w="210" w:type="pct"/>
            <w:shd w:val="clear" w:color="auto" w:fill="D9D9D9" w:themeFill="background1" w:themeFillShade="D9"/>
            <w:vAlign w:val="center"/>
          </w:tcPr>
          <w:p w14:paraId="710EB1DC" w14:textId="77777777" w:rsidR="00722BEA" w:rsidRPr="00C044AB" w:rsidRDefault="00722BEA" w:rsidP="00E60A1F">
            <w:pPr>
              <w:spacing w:line="240" w:lineRule="auto"/>
              <w:jc w:val="center"/>
              <w:rPr>
                <w:rFonts w:eastAsia="Calibri" w:cs="Arial"/>
                <w:b/>
                <w:color w:val="000000"/>
                <w:sz w:val="16"/>
                <w:szCs w:val="16"/>
                <w:lang w:eastAsia="en-US"/>
              </w:rPr>
            </w:pPr>
            <w:r w:rsidRPr="00C044AB">
              <w:rPr>
                <w:rFonts w:eastAsia="Calibri" w:cs="Arial"/>
                <w:b/>
                <w:color w:val="000000"/>
                <w:sz w:val="16"/>
                <w:szCs w:val="16"/>
                <w:lang w:eastAsia="en-US"/>
              </w:rPr>
              <w:t>1.</w:t>
            </w:r>
          </w:p>
        </w:tc>
        <w:tc>
          <w:tcPr>
            <w:tcW w:w="944" w:type="pct"/>
            <w:vAlign w:val="center"/>
          </w:tcPr>
          <w:p w14:paraId="5BCA4160" w14:textId="77777777" w:rsidR="00722BEA" w:rsidRPr="00A55018" w:rsidRDefault="00722BEA" w:rsidP="00E60A1F">
            <w:pPr>
              <w:tabs>
                <w:tab w:val="left" w:pos="353"/>
              </w:tabs>
              <w:autoSpaceDE w:val="0"/>
              <w:autoSpaceDN w:val="0"/>
              <w:spacing w:line="240" w:lineRule="auto"/>
              <w:jc w:val="left"/>
              <w:rPr>
                <w:rFonts w:eastAsia="Calibri" w:cs="Arial"/>
                <w:color w:val="000000"/>
                <w:sz w:val="18"/>
                <w:szCs w:val="18"/>
                <w:lang w:eastAsia="en-US"/>
              </w:rPr>
            </w:pPr>
          </w:p>
        </w:tc>
        <w:tc>
          <w:tcPr>
            <w:tcW w:w="1496" w:type="pct"/>
            <w:vAlign w:val="center"/>
          </w:tcPr>
          <w:p w14:paraId="793AF4D6" w14:textId="77777777" w:rsidR="00722BEA" w:rsidRPr="00A55018" w:rsidRDefault="00722BEA" w:rsidP="00E60A1F">
            <w:pPr>
              <w:spacing w:line="240" w:lineRule="auto"/>
              <w:jc w:val="left"/>
              <w:rPr>
                <w:rFonts w:eastAsia="Calibri" w:cs="Arial"/>
                <w:color w:val="000000"/>
                <w:sz w:val="18"/>
                <w:szCs w:val="18"/>
                <w:lang w:eastAsia="en-US"/>
              </w:rPr>
            </w:pPr>
          </w:p>
        </w:tc>
        <w:tc>
          <w:tcPr>
            <w:tcW w:w="636" w:type="pct"/>
          </w:tcPr>
          <w:p w14:paraId="65CFA456" w14:textId="77777777" w:rsidR="00722BEA" w:rsidRPr="00A55018" w:rsidRDefault="00722BEA" w:rsidP="00E60A1F">
            <w:pPr>
              <w:spacing w:line="240" w:lineRule="auto"/>
              <w:jc w:val="center"/>
              <w:rPr>
                <w:rFonts w:eastAsia="Calibri" w:cs="Arial"/>
                <w:color w:val="000000"/>
                <w:sz w:val="18"/>
                <w:szCs w:val="18"/>
                <w:lang w:eastAsia="en-US"/>
              </w:rPr>
            </w:pPr>
          </w:p>
        </w:tc>
        <w:tc>
          <w:tcPr>
            <w:tcW w:w="612" w:type="pct"/>
            <w:vAlign w:val="center"/>
          </w:tcPr>
          <w:p w14:paraId="69E054FA" w14:textId="77777777" w:rsidR="00722BEA" w:rsidRPr="00A55018" w:rsidRDefault="00722BEA" w:rsidP="00E60A1F">
            <w:pPr>
              <w:spacing w:line="240" w:lineRule="auto"/>
              <w:jc w:val="center"/>
              <w:rPr>
                <w:rFonts w:eastAsia="Calibri" w:cs="Arial"/>
                <w:color w:val="000000"/>
                <w:sz w:val="18"/>
                <w:szCs w:val="18"/>
                <w:lang w:eastAsia="en-US"/>
              </w:rPr>
            </w:pPr>
          </w:p>
        </w:tc>
        <w:tc>
          <w:tcPr>
            <w:tcW w:w="607" w:type="pct"/>
            <w:vAlign w:val="center"/>
          </w:tcPr>
          <w:p w14:paraId="5E28DD93" w14:textId="77777777" w:rsidR="00722BEA" w:rsidRPr="00A55018" w:rsidRDefault="00722BEA" w:rsidP="00E60A1F">
            <w:pPr>
              <w:spacing w:line="240" w:lineRule="auto"/>
              <w:jc w:val="center"/>
              <w:rPr>
                <w:rFonts w:eastAsia="Calibri" w:cs="Arial"/>
                <w:color w:val="000000"/>
                <w:sz w:val="18"/>
                <w:szCs w:val="18"/>
                <w:lang w:eastAsia="en-US"/>
              </w:rPr>
            </w:pPr>
          </w:p>
        </w:tc>
        <w:tc>
          <w:tcPr>
            <w:tcW w:w="494" w:type="pct"/>
            <w:vAlign w:val="center"/>
          </w:tcPr>
          <w:p w14:paraId="60C939AD" w14:textId="77777777" w:rsidR="00722BEA" w:rsidRPr="00A55018" w:rsidRDefault="00722BEA" w:rsidP="00E60A1F">
            <w:pPr>
              <w:spacing w:line="240" w:lineRule="auto"/>
              <w:jc w:val="center"/>
              <w:rPr>
                <w:rFonts w:eastAsia="Calibri" w:cs="Arial"/>
                <w:color w:val="000000"/>
                <w:sz w:val="18"/>
                <w:szCs w:val="18"/>
                <w:lang w:eastAsia="en-US"/>
              </w:rPr>
            </w:pPr>
          </w:p>
        </w:tc>
      </w:tr>
      <w:tr w:rsidR="00722BEA" w:rsidRPr="00A55018" w14:paraId="71C560B0" w14:textId="77777777" w:rsidTr="00C044AB">
        <w:trPr>
          <w:trHeight w:val="284"/>
        </w:trPr>
        <w:tc>
          <w:tcPr>
            <w:tcW w:w="210" w:type="pct"/>
            <w:shd w:val="clear" w:color="auto" w:fill="D9D9D9" w:themeFill="background1" w:themeFillShade="D9"/>
            <w:vAlign w:val="center"/>
          </w:tcPr>
          <w:p w14:paraId="50ECEB50" w14:textId="77777777" w:rsidR="00722BEA" w:rsidRPr="00C044AB" w:rsidRDefault="00722BEA" w:rsidP="00E60A1F">
            <w:pPr>
              <w:spacing w:line="240" w:lineRule="auto"/>
              <w:jc w:val="center"/>
              <w:rPr>
                <w:rFonts w:eastAsia="Calibri" w:cs="Arial"/>
                <w:b/>
                <w:color w:val="000000"/>
                <w:sz w:val="16"/>
                <w:szCs w:val="16"/>
                <w:lang w:eastAsia="en-US"/>
              </w:rPr>
            </w:pPr>
            <w:r w:rsidRPr="00C044AB">
              <w:rPr>
                <w:rFonts w:eastAsia="Calibri" w:cs="Arial"/>
                <w:b/>
                <w:color w:val="000000"/>
                <w:sz w:val="16"/>
                <w:szCs w:val="16"/>
                <w:lang w:eastAsia="en-US"/>
              </w:rPr>
              <w:t>…</w:t>
            </w:r>
          </w:p>
        </w:tc>
        <w:tc>
          <w:tcPr>
            <w:tcW w:w="944" w:type="pct"/>
            <w:vAlign w:val="center"/>
          </w:tcPr>
          <w:p w14:paraId="2C0C3813" w14:textId="77777777" w:rsidR="00722BEA" w:rsidRPr="00A55018" w:rsidRDefault="00722BEA" w:rsidP="00E60A1F">
            <w:pPr>
              <w:tabs>
                <w:tab w:val="left" w:pos="353"/>
              </w:tabs>
              <w:autoSpaceDE w:val="0"/>
              <w:autoSpaceDN w:val="0"/>
              <w:spacing w:line="240" w:lineRule="auto"/>
              <w:jc w:val="left"/>
              <w:rPr>
                <w:rFonts w:eastAsia="Calibri" w:cs="Arial"/>
                <w:color w:val="000000"/>
                <w:sz w:val="18"/>
                <w:szCs w:val="18"/>
                <w:lang w:eastAsia="en-US"/>
              </w:rPr>
            </w:pPr>
          </w:p>
        </w:tc>
        <w:tc>
          <w:tcPr>
            <w:tcW w:w="1496" w:type="pct"/>
            <w:vAlign w:val="center"/>
          </w:tcPr>
          <w:p w14:paraId="6BD00CD6" w14:textId="77777777" w:rsidR="00722BEA" w:rsidRPr="00A55018" w:rsidRDefault="00722BEA" w:rsidP="00E60A1F">
            <w:pPr>
              <w:spacing w:line="240" w:lineRule="auto"/>
              <w:jc w:val="left"/>
              <w:rPr>
                <w:rFonts w:eastAsia="Calibri" w:cs="Arial"/>
                <w:color w:val="000000"/>
                <w:sz w:val="18"/>
                <w:szCs w:val="18"/>
                <w:lang w:eastAsia="en-US"/>
              </w:rPr>
            </w:pPr>
          </w:p>
        </w:tc>
        <w:tc>
          <w:tcPr>
            <w:tcW w:w="636" w:type="pct"/>
          </w:tcPr>
          <w:p w14:paraId="27896913" w14:textId="77777777" w:rsidR="00722BEA" w:rsidRPr="00A55018" w:rsidRDefault="00722BEA" w:rsidP="00E60A1F">
            <w:pPr>
              <w:spacing w:line="240" w:lineRule="auto"/>
              <w:jc w:val="center"/>
              <w:rPr>
                <w:rFonts w:eastAsia="Calibri" w:cs="Arial"/>
                <w:color w:val="000000"/>
                <w:sz w:val="18"/>
                <w:szCs w:val="18"/>
                <w:lang w:eastAsia="en-US"/>
              </w:rPr>
            </w:pPr>
          </w:p>
        </w:tc>
        <w:tc>
          <w:tcPr>
            <w:tcW w:w="612" w:type="pct"/>
            <w:vAlign w:val="center"/>
          </w:tcPr>
          <w:p w14:paraId="5D90D724" w14:textId="77777777" w:rsidR="00722BEA" w:rsidRPr="00A55018" w:rsidRDefault="00722BEA" w:rsidP="00E60A1F">
            <w:pPr>
              <w:spacing w:line="240" w:lineRule="auto"/>
              <w:jc w:val="center"/>
              <w:rPr>
                <w:rFonts w:eastAsia="Calibri" w:cs="Arial"/>
                <w:color w:val="000000"/>
                <w:sz w:val="18"/>
                <w:szCs w:val="18"/>
                <w:lang w:eastAsia="en-US"/>
              </w:rPr>
            </w:pPr>
          </w:p>
        </w:tc>
        <w:tc>
          <w:tcPr>
            <w:tcW w:w="607" w:type="pct"/>
            <w:vAlign w:val="center"/>
          </w:tcPr>
          <w:p w14:paraId="189A66BC" w14:textId="77777777" w:rsidR="00722BEA" w:rsidRPr="00A55018" w:rsidRDefault="00722BEA" w:rsidP="00E60A1F">
            <w:pPr>
              <w:spacing w:line="240" w:lineRule="auto"/>
              <w:jc w:val="center"/>
              <w:rPr>
                <w:rFonts w:eastAsia="Calibri" w:cs="Arial"/>
                <w:color w:val="000000"/>
                <w:sz w:val="18"/>
                <w:szCs w:val="18"/>
                <w:lang w:eastAsia="en-US"/>
              </w:rPr>
            </w:pPr>
          </w:p>
        </w:tc>
        <w:tc>
          <w:tcPr>
            <w:tcW w:w="494" w:type="pct"/>
            <w:vAlign w:val="center"/>
          </w:tcPr>
          <w:p w14:paraId="7663E7ED" w14:textId="77777777" w:rsidR="00722BEA" w:rsidRPr="00A55018" w:rsidRDefault="00722BEA" w:rsidP="00E60A1F">
            <w:pPr>
              <w:spacing w:line="240" w:lineRule="auto"/>
              <w:jc w:val="center"/>
              <w:rPr>
                <w:rFonts w:eastAsia="Calibri" w:cs="Arial"/>
                <w:color w:val="000000"/>
                <w:sz w:val="18"/>
                <w:szCs w:val="18"/>
                <w:lang w:eastAsia="en-US"/>
              </w:rPr>
            </w:pPr>
          </w:p>
        </w:tc>
      </w:tr>
    </w:tbl>
    <w:p w14:paraId="3C1B27DD" w14:textId="7AEE6238" w:rsidR="00722BEA" w:rsidRDefault="00722BEA" w:rsidP="00722BEA">
      <w:pPr>
        <w:shd w:val="clear" w:color="auto" w:fill="FFFFFF"/>
        <w:tabs>
          <w:tab w:val="left" w:pos="274"/>
        </w:tabs>
        <w:rPr>
          <w:rFonts w:cs="Arial"/>
          <w:spacing w:val="-10"/>
          <w:sz w:val="20"/>
          <w:szCs w:val="20"/>
        </w:rPr>
      </w:pPr>
    </w:p>
    <w:p w14:paraId="263AECCA" w14:textId="2BB780DE" w:rsidR="00722BEA" w:rsidRDefault="00722BEA" w:rsidP="00722BEA">
      <w:pPr>
        <w:shd w:val="clear" w:color="auto" w:fill="FFFFFF"/>
        <w:tabs>
          <w:tab w:val="left" w:pos="274"/>
        </w:tabs>
        <w:rPr>
          <w:rFonts w:cs="Arial"/>
          <w:spacing w:val="-10"/>
          <w:sz w:val="20"/>
          <w:szCs w:val="20"/>
        </w:rPr>
      </w:pPr>
    </w:p>
    <w:p w14:paraId="39D788E9" w14:textId="61DE84D2" w:rsidR="00722BEA" w:rsidRDefault="00722BEA" w:rsidP="00722BEA">
      <w:pPr>
        <w:shd w:val="clear" w:color="auto" w:fill="FFFFFF"/>
        <w:tabs>
          <w:tab w:val="left" w:pos="274"/>
        </w:tabs>
        <w:rPr>
          <w:rFonts w:cs="Arial"/>
          <w:spacing w:val="-10"/>
          <w:sz w:val="20"/>
          <w:szCs w:val="20"/>
        </w:rPr>
      </w:pPr>
    </w:p>
    <w:p w14:paraId="309A61A1" w14:textId="189D244E" w:rsidR="00722BEA" w:rsidRDefault="00722BEA" w:rsidP="00722BEA">
      <w:pPr>
        <w:shd w:val="clear" w:color="auto" w:fill="FFFFFF"/>
        <w:tabs>
          <w:tab w:val="left" w:pos="274"/>
        </w:tabs>
        <w:rPr>
          <w:rFonts w:cs="Arial"/>
          <w:spacing w:val="-10"/>
          <w:sz w:val="20"/>
          <w:szCs w:val="20"/>
        </w:rPr>
      </w:pPr>
    </w:p>
    <w:p w14:paraId="5F8693E8" w14:textId="7C9C75DA" w:rsidR="00722BEA" w:rsidRDefault="00722BEA" w:rsidP="00722BEA">
      <w:pPr>
        <w:shd w:val="clear" w:color="auto" w:fill="FFFFFF"/>
        <w:tabs>
          <w:tab w:val="left" w:pos="274"/>
        </w:tabs>
        <w:rPr>
          <w:rFonts w:cs="Arial"/>
          <w:spacing w:val="-10"/>
          <w:sz w:val="20"/>
          <w:szCs w:val="20"/>
        </w:rPr>
      </w:pPr>
    </w:p>
    <w:p w14:paraId="1962274E" w14:textId="7DF5B161" w:rsidR="00722BEA" w:rsidRDefault="00722BEA" w:rsidP="00722BEA">
      <w:pPr>
        <w:shd w:val="clear" w:color="auto" w:fill="FFFFFF"/>
        <w:tabs>
          <w:tab w:val="left" w:pos="274"/>
        </w:tabs>
        <w:rPr>
          <w:rFonts w:cs="Arial"/>
          <w:spacing w:val="-10"/>
          <w:sz w:val="20"/>
          <w:szCs w:val="20"/>
        </w:rPr>
      </w:pPr>
    </w:p>
    <w:p w14:paraId="55A2E2BA" w14:textId="770D158F" w:rsidR="00722BEA" w:rsidRDefault="00722BEA" w:rsidP="00722BEA">
      <w:pPr>
        <w:shd w:val="clear" w:color="auto" w:fill="FFFFFF"/>
        <w:tabs>
          <w:tab w:val="left" w:pos="274"/>
        </w:tabs>
        <w:rPr>
          <w:rFonts w:cs="Arial"/>
          <w:spacing w:val="-10"/>
          <w:sz w:val="20"/>
          <w:szCs w:val="20"/>
        </w:rPr>
      </w:pPr>
    </w:p>
    <w:p w14:paraId="0B767862" w14:textId="155526E5" w:rsidR="00722BEA" w:rsidRDefault="00722BEA" w:rsidP="00722BEA">
      <w:pPr>
        <w:shd w:val="clear" w:color="auto" w:fill="FFFFFF"/>
        <w:tabs>
          <w:tab w:val="left" w:pos="274"/>
        </w:tabs>
        <w:rPr>
          <w:rFonts w:cs="Arial"/>
          <w:spacing w:val="-10"/>
          <w:sz w:val="20"/>
          <w:szCs w:val="20"/>
        </w:rPr>
      </w:pPr>
    </w:p>
    <w:p w14:paraId="1329B698" w14:textId="3F36AC0C" w:rsidR="00722BEA" w:rsidRDefault="00722BEA" w:rsidP="00722BEA">
      <w:pPr>
        <w:shd w:val="clear" w:color="auto" w:fill="FFFFFF"/>
        <w:tabs>
          <w:tab w:val="left" w:pos="274"/>
        </w:tabs>
        <w:rPr>
          <w:rFonts w:cs="Arial"/>
          <w:spacing w:val="-10"/>
          <w:sz w:val="20"/>
          <w:szCs w:val="20"/>
        </w:rPr>
      </w:pPr>
    </w:p>
    <w:p w14:paraId="2F7322B9" w14:textId="77777777" w:rsidR="00722BEA" w:rsidRPr="00A55018" w:rsidRDefault="00722BEA" w:rsidP="00722BEA">
      <w:pPr>
        <w:shd w:val="clear" w:color="auto" w:fill="FFFFFF"/>
        <w:tabs>
          <w:tab w:val="left" w:pos="274"/>
        </w:tabs>
        <w:rPr>
          <w:rFonts w:cs="Arial"/>
          <w:spacing w:val="-10"/>
          <w:sz w:val="20"/>
          <w:szCs w:val="20"/>
        </w:rPr>
      </w:pPr>
    </w:p>
    <w:p w14:paraId="78D520B9" w14:textId="77777777" w:rsidR="00722BEA" w:rsidRPr="00A55018" w:rsidRDefault="00722BEA" w:rsidP="00722BEA">
      <w:pPr>
        <w:shd w:val="clear" w:color="auto" w:fill="FFFFFF"/>
        <w:tabs>
          <w:tab w:val="left" w:pos="274"/>
        </w:tabs>
        <w:rPr>
          <w:rFonts w:cs="Arial"/>
          <w:spacing w:val="-10"/>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3904"/>
        <w:gridCol w:w="2340"/>
        <w:gridCol w:w="2262"/>
      </w:tblGrid>
      <w:tr w:rsidR="00722BEA" w:rsidRPr="00640FA2" w14:paraId="025215AB" w14:textId="77777777" w:rsidTr="00E60A1F">
        <w:trPr>
          <w:cantSplit/>
          <w:trHeight w:val="703"/>
          <w:jc w:val="center"/>
        </w:trPr>
        <w:tc>
          <w:tcPr>
            <w:tcW w:w="307" w:type="pct"/>
            <w:vAlign w:val="center"/>
          </w:tcPr>
          <w:p w14:paraId="39184C93" w14:textId="77777777" w:rsidR="00722BEA" w:rsidRPr="00F0054B" w:rsidRDefault="00722BEA" w:rsidP="00E60A1F">
            <w:pPr>
              <w:spacing w:line="240" w:lineRule="auto"/>
              <w:jc w:val="center"/>
              <w:rPr>
                <w:rFonts w:cs="Arial"/>
                <w:bCs/>
                <w:sz w:val="18"/>
                <w:szCs w:val="18"/>
              </w:rPr>
            </w:pPr>
            <w:r w:rsidRPr="00F0054B">
              <w:rPr>
                <w:rFonts w:cs="Arial"/>
                <w:bCs/>
                <w:sz w:val="18"/>
                <w:szCs w:val="18"/>
              </w:rPr>
              <w:t>Lp.</w:t>
            </w:r>
          </w:p>
        </w:tc>
        <w:tc>
          <w:tcPr>
            <w:tcW w:w="2154" w:type="pct"/>
            <w:vAlign w:val="center"/>
          </w:tcPr>
          <w:p w14:paraId="743E6E67" w14:textId="77777777" w:rsidR="00722BEA" w:rsidRPr="00F0054B" w:rsidRDefault="00722BEA" w:rsidP="00E60A1F">
            <w:pPr>
              <w:spacing w:line="240" w:lineRule="auto"/>
              <w:jc w:val="center"/>
              <w:rPr>
                <w:rFonts w:cs="Arial"/>
                <w:bCs/>
                <w:sz w:val="18"/>
                <w:szCs w:val="18"/>
              </w:rPr>
            </w:pPr>
            <w:r w:rsidRPr="00F0054B">
              <w:rPr>
                <w:rFonts w:cs="Arial"/>
                <w:bCs/>
                <w:sz w:val="18"/>
                <w:szCs w:val="18"/>
              </w:rPr>
              <w:t>Nazwisko i imię osoby (osób) uprawnionej(</w:t>
            </w:r>
            <w:proofErr w:type="spellStart"/>
            <w:r w:rsidRPr="00F0054B">
              <w:rPr>
                <w:rFonts w:cs="Arial"/>
                <w:bCs/>
                <w:sz w:val="18"/>
                <w:szCs w:val="18"/>
              </w:rPr>
              <w:t>ych</w:t>
            </w:r>
            <w:proofErr w:type="spellEnd"/>
            <w:r w:rsidRPr="00F0054B">
              <w:rPr>
                <w:rFonts w:cs="Arial"/>
                <w:bCs/>
                <w:sz w:val="18"/>
                <w:szCs w:val="18"/>
              </w:rPr>
              <w:t>) do występowania w o</w:t>
            </w:r>
            <w:r>
              <w:rPr>
                <w:rFonts w:cs="Arial"/>
                <w:bCs/>
                <w:sz w:val="18"/>
                <w:szCs w:val="18"/>
              </w:rPr>
              <w:t>brocie prawnym lub posiadającej</w:t>
            </w:r>
            <w:r w:rsidRPr="00F0054B">
              <w:rPr>
                <w:rFonts w:cs="Arial"/>
                <w:bCs/>
                <w:sz w:val="18"/>
                <w:szCs w:val="18"/>
              </w:rPr>
              <w:t>(</w:t>
            </w:r>
            <w:proofErr w:type="spellStart"/>
            <w:r w:rsidRPr="00F0054B">
              <w:rPr>
                <w:rFonts w:cs="Arial"/>
                <w:bCs/>
                <w:sz w:val="18"/>
                <w:szCs w:val="18"/>
              </w:rPr>
              <w:t>ych</w:t>
            </w:r>
            <w:proofErr w:type="spellEnd"/>
            <w:r w:rsidRPr="00F0054B">
              <w:rPr>
                <w:rFonts w:cs="Arial"/>
                <w:bCs/>
                <w:sz w:val="18"/>
                <w:szCs w:val="18"/>
              </w:rPr>
              <w:t>) pełnomocnictwo</w:t>
            </w:r>
          </w:p>
        </w:tc>
        <w:tc>
          <w:tcPr>
            <w:tcW w:w="1291" w:type="pct"/>
            <w:vAlign w:val="center"/>
          </w:tcPr>
          <w:p w14:paraId="1A1E5ECE" w14:textId="77777777" w:rsidR="00722BEA" w:rsidRPr="00F0054B" w:rsidRDefault="00722BEA" w:rsidP="00E60A1F">
            <w:pPr>
              <w:spacing w:line="240" w:lineRule="auto"/>
              <w:jc w:val="center"/>
              <w:rPr>
                <w:rFonts w:cs="Arial"/>
                <w:bCs/>
                <w:sz w:val="18"/>
                <w:szCs w:val="18"/>
              </w:rPr>
            </w:pPr>
            <w:r w:rsidRPr="00F0054B">
              <w:rPr>
                <w:rFonts w:cs="Arial"/>
                <w:bCs/>
                <w:sz w:val="18"/>
                <w:szCs w:val="18"/>
              </w:rPr>
              <w:t>Podpis(y) osoby(osób) uprawnionej(</w:t>
            </w:r>
            <w:proofErr w:type="spellStart"/>
            <w:r w:rsidRPr="00F0054B">
              <w:rPr>
                <w:rFonts w:cs="Arial"/>
                <w:bCs/>
                <w:sz w:val="18"/>
                <w:szCs w:val="18"/>
              </w:rPr>
              <w:t>ych</w:t>
            </w:r>
            <w:proofErr w:type="spellEnd"/>
            <w:r w:rsidRPr="00F0054B">
              <w:rPr>
                <w:rFonts w:cs="Arial"/>
                <w:bCs/>
                <w:sz w:val="18"/>
                <w:szCs w:val="18"/>
              </w:rPr>
              <w:t>)</w:t>
            </w:r>
          </w:p>
        </w:tc>
        <w:tc>
          <w:tcPr>
            <w:tcW w:w="1248" w:type="pct"/>
            <w:vAlign w:val="center"/>
          </w:tcPr>
          <w:p w14:paraId="1A27C234" w14:textId="77777777" w:rsidR="00722BEA" w:rsidRPr="00F0054B" w:rsidRDefault="00722BEA" w:rsidP="00E60A1F">
            <w:pPr>
              <w:spacing w:line="240" w:lineRule="auto"/>
              <w:jc w:val="center"/>
              <w:rPr>
                <w:rFonts w:cs="Arial"/>
                <w:bCs/>
                <w:sz w:val="18"/>
                <w:szCs w:val="18"/>
              </w:rPr>
            </w:pPr>
            <w:r w:rsidRPr="00F0054B">
              <w:rPr>
                <w:rFonts w:cs="Arial"/>
                <w:bCs/>
                <w:sz w:val="18"/>
                <w:szCs w:val="18"/>
              </w:rPr>
              <w:t>Miejscowość i data</w:t>
            </w:r>
          </w:p>
        </w:tc>
      </w:tr>
      <w:tr w:rsidR="00722BEA" w:rsidRPr="00F0054B" w14:paraId="362918E2" w14:textId="77777777" w:rsidTr="00E60A1F">
        <w:trPr>
          <w:cantSplit/>
          <w:trHeight w:val="674"/>
          <w:jc w:val="center"/>
        </w:trPr>
        <w:tc>
          <w:tcPr>
            <w:tcW w:w="307" w:type="pct"/>
            <w:vAlign w:val="center"/>
          </w:tcPr>
          <w:p w14:paraId="2215ED42" w14:textId="77777777" w:rsidR="00722BEA" w:rsidRPr="00F0054B" w:rsidRDefault="00722BEA" w:rsidP="00E60A1F">
            <w:pPr>
              <w:rPr>
                <w:rFonts w:cs="Arial"/>
                <w:b/>
                <w:sz w:val="18"/>
                <w:szCs w:val="18"/>
              </w:rPr>
            </w:pPr>
          </w:p>
        </w:tc>
        <w:tc>
          <w:tcPr>
            <w:tcW w:w="2154" w:type="pct"/>
            <w:vAlign w:val="center"/>
          </w:tcPr>
          <w:p w14:paraId="3E3BAFEE" w14:textId="77777777" w:rsidR="00722BEA" w:rsidRPr="00F0054B" w:rsidRDefault="00722BEA" w:rsidP="00E60A1F">
            <w:pPr>
              <w:rPr>
                <w:rFonts w:cs="Arial"/>
                <w:b/>
                <w:sz w:val="18"/>
                <w:szCs w:val="18"/>
              </w:rPr>
            </w:pPr>
          </w:p>
        </w:tc>
        <w:tc>
          <w:tcPr>
            <w:tcW w:w="1291" w:type="pct"/>
            <w:vAlign w:val="center"/>
          </w:tcPr>
          <w:p w14:paraId="12D91BB9" w14:textId="77777777" w:rsidR="00722BEA" w:rsidRPr="00F0054B" w:rsidRDefault="00722BEA" w:rsidP="00E60A1F">
            <w:pPr>
              <w:rPr>
                <w:rFonts w:cs="Arial"/>
                <w:b/>
                <w:sz w:val="18"/>
                <w:szCs w:val="18"/>
              </w:rPr>
            </w:pPr>
          </w:p>
        </w:tc>
        <w:tc>
          <w:tcPr>
            <w:tcW w:w="1248" w:type="pct"/>
            <w:vAlign w:val="center"/>
          </w:tcPr>
          <w:p w14:paraId="2E094F04" w14:textId="77777777" w:rsidR="00722BEA" w:rsidRPr="00F0054B" w:rsidRDefault="00722BEA" w:rsidP="00E60A1F">
            <w:pPr>
              <w:rPr>
                <w:rFonts w:cs="Arial"/>
                <w:b/>
                <w:sz w:val="18"/>
                <w:szCs w:val="18"/>
              </w:rPr>
            </w:pPr>
          </w:p>
        </w:tc>
      </w:tr>
    </w:tbl>
    <w:p w14:paraId="7072FBBE" w14:textId="265243D5" w:rsidR="00722BEA" w:rsidRDefault="00722BEA">
      <w:pPr>
        <w:spacing w:line="240" w:lineRule="auto"/>
        <w:jc w:val="left"/>
        <w:rPr>
          <w:rFonts w:cs="Arial"/>
          <w:b/>
          <w:color w:val="000000"/>
          <w:sz w:val="20"/>
          <w:szCs w:val="20"/>
        </w:rPr>
      </w:pPr>
      <w:r>
        <w:rPr>
          <w:rFonts w:cs="Arial"/>
          <w:b/>
          <w:color w:val="000000"/>
          <w:sz w:val="20"/>
          <w:szCs w:val="20"/>
        </w:rPr>
        <w:br w:type="page"/>
      </w:r>
    </w:p>
    <w:p w14:paraId="31026454" w14:textId="2253A644" w:rsidR="00722BEA" w:rsidRPr="00A55018" w:rsidRDefault="00722BEA" w:rsidP="00722BEA">
      <w:pPr>
        <w:keepNext/>
        <w:spacing w:line="240" w:lineRule="auto"/>
        <w:jc w:val="right"/>
        <w:outlineLvl w:val="0"/>
        <w:rPr>
          <w:rFonts w:cs="Arial"/>
          <w:b/>
          <w:bCs/>
          <w:kern w:val="32"/>
          <w:sz w:val="20"/>
          <w:szCs w:val="22"/>
        </w:rPr>
      </w:pPr>
      <w:r>
        <w:rPr>
          <w:rFonts w:cs="Arial"/>
          <w:b/>
          <w:bCs/>
          <w:kern w:val="32"/>
          <w:sz w:val="20"/>
          <w:szCs w:val="22"/>
        </w:rPr>
        <w:lastRenderedPageBreak/>
        <w:t>Załącznik nr 6</w:t>
      </w:r>
      <w:r w:rsidRPr="00A55018">
        <w:rPr>
          <w:rFonts w:cs="Arial"/>
          <w:b/>
          <w:bCs/>
          <w:kern w:val="32"/>
          <w:sz w:val="20"/>
          <w:szCs w:val="22"/>
        </w:rPr>
        <w:t xml:space="preserve"> do SWZ</w:t>
      </w:r>
    </w:p>
    <w:p w14:paraId="43CFC40E" w14:textId="77777777" w:rsidR="00722BEA" w:rsidRPr="00BB2C23" w:rsidRDefault="00722BEA" w:rsidP="00722BEA">
      <w:pPr>
        <w:spacing w:line="240" w:lineRule="auto"/>
        <w:jc w:val="left"/>
        <w:rPr>
          <w:rFonts w:ascii="Times New Roman" w:hAnsi="Times New Roman"/>
          <w:b/>
          <w:sz w:val="24"/>
        </w:rPr>
      </w:pPr>
    </w:p>
    <w:p w14:paraId="14A12940" w14:textId="7ACF082E" w:rsidR="00722BEA" w:rsidRPr="002A44D0" w:rsidRDefault="00722BEA" w:rsidP="00722BEA">
      <w:pPr>
        <w:pStyle w:val="Styltytuza"/>
      </w:pPr>
      <w:r w:rsidRPr="00C71892">
        <w:t xml:space="preserve">Oświadczenie o </w:t>
      </w:r>
      <w:r w:rsidR="00C17EFC">
        <w:t xml:space="preserve">spełnianiu warunków szczególnych </w:t>
      </w:r>
    </w:p>
    <w:p w14:paraId="05B83FC4" w14:textId="77777777" w:rsidR="00722BEA" w:rsidRPr="002A44D0" w:rsidRDefault="00722BEA" w:rsidP="00722BEA">
      <w:pPr>
        <w:tabs>
          <w:tab w:val="left" w:pos="9160"/>
          <w:tab w:val="left" w:pos="10076"/>
          <w:tab w:val="left" w:pos="10992"/>
          <w:tab w:val="left" w:pos="11908"/>
          <w:tab w:val="left" w:pos="12824"/>
          <w:tab w:val="left" w:pos="13740"/>
          <w:tab w:val="left" w:pos="14656"/>
        </w:tabs>
        <w:spacing w:after="120"/>
        <w:rPr>
          <w:rFonts w:cs="Arial"/>
          <w:b/>
          <w:bCs/>
          <w:sz w:val="20"/>
          <w:szCs w:val="20"/>
        </w:rPr>
      </w:pPr>
      <w:r>
        <w:rPr>
          <w:noProof/>
        </w:rPr>
        <mc:AlternateContent>
          <mc:Choice Requires="wps">
            <w:drawing>
              <wp:anchor distT="4294967289" distB="4294967289" distL="114300" distR="114300" simplePos="0" relativeHeight="251680768" behindDoc="0" locked="0" layoutInCell="1" allowOverlap="1" wp14:anchorId="7F702E67" wp14:editId="0DB1295F">
                <wp:simplePos x="0" y="0"/>
                <wp:positionH relativeFrom="margin">
                  <wp:align>left</wp:align>
                </wp:positionH>
                <wp:positionV relativeFrom="paragraph">
                  <wp:posOffset>28575</wp:posOffset>
                </wp:positionV>
                <wp:extent cx="5749200" cy="0"/>
                <wp:effectExtent l="0" t="0" r="23495" b="19050"/>
                <wp:wrapNone/>
                <wp:docPr id="2"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49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18451B" id="Łącznik prostoliniowy 12" o:spid="_x0000_s1026" style="position:absolute;flip:y;z-index:251680768;visibility:visible;mso-wrap-style:square;mso-width-percent:0;mso-height-percent:0;mso-wrap-distance-left:9pt;mso-wrap-distance-top:-19e-5mm;mso-wrap-distance-right:9pt;mso-wrap-distance-bottom:-19e-5mm;mso-position-horizontal:left;mso-position-horizontal-relative:margin;mso-position-vertical:absolute;mso-position-vertical-relative:text;mso-width-percent:0;mso-height-percent:0;mso-width-relative:page;mso-height-relative:page" from="0,2.25pt" to="452.7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">
                <w10:wrap anchorx="margin"/>
              </v:line>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722BEA" w:rsidRPr="00686709" w14:paraId="359B2484" w14:textId="77777777" w:rsidTr="00722BEA">
        <w:trPr>
          <w:cantSplit/>
          <w:trHeight w:hRule="exact" w:val="931"/>
          <w:jc w:val="center"/>
        </w:trPr>
        <w:tc>
          <w:tcPr>
            <w:tcW w:w="3552" w:type="dxa"/>
            <w:shd w:val="clear" w:color="auto" w:fill="17365D" w:themeFill="text2" w:themeFillShade="BF"/>
            <w:vAlign w:val="center"/>
          </w:tcPr>
          <w:p w14:paraId="0872E892" w14:textId="77777777" w:rsidR="00722BEA" w:rsidRPr="00722BEA" w:rsidRDefault="00722BEA" w:rsidP="00E60A1F">
            <w:pPr>
              <w:spacing w:line="240" w:lineRule="auto"/>
              <w:rPr>
                <w:rFonts w:cs="Arial"/>
                <w:color w:val="FFFFFF"/>
                <w:sz w:val="20"/>
                <w:szCs w:val="20"/>
              </w:rPr>
            </w:pPr>
            <w:r w:rsidRPr="00722BEA">
              <w:rPr>
                <w:rFonts w:cs="Arial"/>
                <w:color w:val="FFFFFF"/>
                <w:sz w:val="20"/>
                <w:szCs w:val="20"/>
              </w:rPr>
              <w:t>Dane Wykonawcy:</w:t>
            </w:r>
          </w:p>
        </w:tc>
        <w:tc>
          <w:tcPr>
            <w:tcW w:w="5521" w:type="dxa"/>
          </w:tcPr>
          <w:p w14:paraId="3B50DC84" w14:textId="77777777" w:rsidR="00722BEA" w:rsidRPr="00686709" w:rsidRDefault="00722BEA" w:rsidP="00E60A1F">
            <w:pPr>
              <w:spacing w:line="240" w:lineRule="auto"/>
              <w:ind w:left="497" w:right="1064" w:firstLine="497"/>
              <w:rPr>
                <w:rFonts w:cs="Arial"/>
                <w:sz w:val="20"/>
                <w:szCs w:val="20"/>
              </w:rPr>
            </w:pPr>
          </w:p>
          <w:p w14:paraId="282885A0" w14:textId="77777777" w:rsidR="00722BEA" w:rsidRPr="00686709" w:rsidRDefault="00722BEA" w:rsidP="00E60A1F">
            <w:pPr>
              <w:spacing w:line="240" w:lineRule="auto"/>
              <w:rPr>
                <w:rFonts w:cs="Arial"/>
                <w:sz w:val="20"/>
                <w:szCs w:val="20"/>
              </w:rPr>
            </w:pPr>
          </w:p>
        </w:tc>
      </w:tr>
      <w:tr w:rsidR="00722BEA" w:rsidRPr="00686709" w14:paraId="1BD8D371" w14:textId="77777777" w:rsidTr="00722BEA">
        <w:trPr>
          <w:cantSplit/>
          <w:trHeight w:hRule="exact" w:val="1253"/>
          <w:jc w:val="center"/>
        </w:trPr>
        <w:tc>
          <w:tcPr>
            <w:tcW w:w="3552" w:type="dxa"/>
            <w:shd w:val="clear" w:color="auto" w:fill="17365D" w:themeFill="text2" w:themeFillShade="BF"/>
            <w:vAlign w:val="center"/>
          </w:tcPr>
          <w:p w14:paraId="1BD4AA2E" w14:textId="77777777" w:rsidR="00722BEA" w:rsidRPr="00722BEA" w:rsidRDefault="00722BEA" w:rsidP="00E60A1F">
            <w:pPr>
              <w:spacing w:line="240" w:lineRule="auto"/>
              <w:rPr>
                <w:rFonts w:cs="Arial"/>
                <w:color w:val="FFFFFF"/>
                <w:sz w:val="20"/>
                <w:szCs w:val="20"/>
              </w:rPr>
            </w:pPr>
            <w:r w:rsidRPr="00722BEA">
              <w:rPr>
                <w:rFonts w:cs="Arial"/>
                <w:color w:val="FFFFFF"/>
                <w:sz w:val="20"/>
                <w:szCs w:val="20"/>
              </w:rPr>
              <w:t xml:space="preserve">Adres Wykonawcy: </w:t>
            </w:r>
          </w:p>
          <w:p w14:paraId="48917277" w14:textId="77777777" w:rsidR="00722BEA" w:rsidRPr="00722BEA" w:rsidRDefault="00722BEA" w:rsidP="00E60A1F">
            <w:pPr>
              <w:spacing w:line="240" w:lineRule="auto"/>
              <w:rPr>
                <w:rFonts w:cs="Arial"/>
                <w:color w:val="FFFFFF"/>
                <w:sz w:val="20"/>
                <w:szCs w:val="20"/>
              </w:rPr>
            </w:pPr>
            <w:r w:rsidRPr="00722BEA">
              <w:rPr>
                <w:rFonts w:cs="Arial"/>
                <w:color w:val="FFFFFF"/>
                <w:sz w:val="20"/>
                <w:szCs w:val="20"/>
              </w:rPr>
              <w:t xml:space="preserve">kod, miejscowość </w:t>
            </w:r>
          </w:p>
          <w:p w14:paraId="0EE10B36" w14:textId="77777777" w:rsidR="00722BEA" w:rsidRPr="00722BEA" w:rsidRDefault="00722BEA" w:rsidP="00E60A1F">
            <w:pPr>
              <w:spacing w:line="240" w:lineRule="auto"/>
              <w:rPr>
                <w:rFonts w:cs="Arial"/>
                <w:color w:val="FFFFFF"/>
                <w:sz w:val="20"/>
                <w:szCs w:val="20"/>
              </w:rPr>
            </w:pPr>
            <w:r w:rsidRPr="00722BEA">
              <w:rPr>
                <w:rFonts w:cs="Arial"/>
                <w:color w:val="FFFFFF"/>
                <w:sz w:val="20"/>
                <w:szCs w:val="20"/>
              </w:rPr>
              <w:t>ulica, nr lokalu</w:t>
            </w:r>
          </w:p>
          <w:p w14:paraId="6A77D122" w14:textId="77777777" w:rsidR="00722BEA" w:rsidRPr="00722BEA" w:rsidRDefault="00722BEA" w:rsidP="00E60A1F">
            <w:pPr>
              <w:spacing w:line="240" w:lineRule="auto"/>
              <w:rPr>
                <w:rFonts w:cs="Arial"/>
                <w:color w:val="FFFFFF"/>
                <w:sz w:val="20"/>
                <w:szCs w:val="20"/>
              </w:rPr>
            </w:pPr>
          </w:p>
        </w:tc>
        <w:tc>
          <w:tcPr>
            <w:tcW w:w="5521" w:type="dxa"/>
          </w:tcPr>
          <w:p w14:paraId="119F003D" w14:textId="77777777" w:rsidR="00722BEA" w:rsidRPr="00686709" w:rsidRDefault="00722BEA" w:rsidP="00E60A1F">
            <w:pPr>
              <w:spacing w:line="240" w:lineRule="auto"/>
              <w:ind w:right="1064"/>
              <w:rPr>
                <w:rFonts w:cs="Arial"/>
                <w:sz w:val="20"/>
                <w:szCs w:val="20"/>
              </w:rPr>
            </w:pPr>
          </w:p>
        </w:tc>
      </w:tr>
    </w:tbl>
    <w:p w14:paraId="68346120" w14:textId="77777777" w:rsidR="00722BEA" w:rsidRPr="00686709" w:rsidRDefault="00722BEA" w:rsidP="00722BEA">
      <w:pPr>
        <w:pStyle w:val="Tekstpodstawowy3"/>
        <w:tabs>
          <w:tab w:val="left" w:pos="9160"/>
          <w:tab w:val="left" w:pos="10076"/>
          <w:tab w:val="left" w:pos="10992"/>
          <w:tab w:val="left" w:pos="11908"/>
          <w:tab w:val="left" w:pos="12824"/>
          <w:tab w:val="left" w:pos="13740"/>
          <w:tab w:val="left" w:pos="14656"/>
        </w:tabs>
        <w:spacing w:after="0" w:line="360" w:lineRule="auto"/>
        <w:rPr>
          <w:rFonts w:ascii="Arial" w:hAnsi="Arial" w:cs="Arial"/>
          <w:b/>
          <w:bCs/>
          <w:spacing w:val="2"/>
          <w:sz w:val="20"/>
          <w:szCs w:val="20"/>
        </w:rPr>
      </w:pPr>
    </w:p>
    <w:p w14:paraId="3C7F08FA" w14:textId="149D5D6D" w:rsidR="00722BEA" w:rsidRDefault="00722BEA" w:rsidP="00722BEA">
      <w:pPr>
        <w:tabs>
          <w:tab w:val="right" w:pos="8505"/>
        </w:tabs>
        <w:suppressAutoHyphens/>
        <w:spacing w:line="276" w:lineRule="auto"/>
        <w:rPr>
          <w:rFonts w:cs="Arial"/>
          <w:sz w:val="20"/>
          <w:szCs w:val="20"/>
        </w:rPr>
      </w:pPr>
      <w:r w:rsidRPr="00A55018">
        <w:rPr>
          <w:rFonts w:cs="Arial"/>
          <w:sz w:val="20"/>
          <w:szCs w:val="20"/>
        </w:rPr>
        <w:t xml:space="preserve">Składając ofertę w zamówieniu prowadzonym w trybie przetargu nieograniczonego pn. </w:t>
      </w:r>
      <w:r>
        <w:rPr>
          <w:rFonts w:cs="Arial"/>
          <w:sz w:val="20"/>
          <w:szCs w:val="20"/>
        </w:rPr>
        <w:t>„</w:t>
      </w:r>
      <w:r w:rsidRPr="00722BEA">
        <w:rPr>
          <w:rFonts w:cs="Arial"/>
          <w:b/>
          <w:sz w:val="20"/>
          <w:szCs w:val="20"/>
        </w:rPr>
        <w:t>Świadczenie usługi przewozu dwóch zestawów CNG dwoma ciągnikami siodłowymi wraz z obsługą</w:t>
      </w:r>
      <w:r w:rsidRPr="00F62280">
        <w:rPr>
          <w:rFonts w:cs="Arial"/>
          <w:sz w:val="20"/>
          <w:szCs w:val="20"/>
        </w:rPr>
        <w:t>”</w:t>
      </w:r>
      <w:r w:rsidRPr="00052764">
        <w:rPr>
          <w:rFonts w:cs="Arial"/>
          <w:sz w:val="20"/>
          <w:szCs w:val="20"/>
        </w:rPr>
        <w:t xml:space="preserve">, numer postępowania: </w:t>
      </w:r>
      <w:r w:rsidRPr="00722BEA">
        <w:rPr>
          <w:rFonts w:cs="Arial"/>
          <w:b/>
          <w:sz w:val="20"/>
          <w:szCs w:val="20"/>
        </w:rPr>
        <w:t>NP/ORLEN/25/1186/OS/EU</w:t>
      </w:r>
      <w:r>
        <w:rPr>
          <w:rFonts w:cs="Arial"/>
          <w:b/>
          <w:sz w:val="20"/>
          <w:szCs w:val="20"/>
        </w:rPr>
        <w:t xml:space="preserve"> </w:t>
      </w:r>
      <w:r w:rsidRPr="00A55018">
        <w:rPr>
          <w:rFonts w:cs="Arial"/>
          <w:sz w:val="20"/>
          <w:szCs w:val="20"/>
        </w:rPr>
        <w:t>na potwierdzan</w:t>
      </w:r>
      <w:r>
        <w:rPr>
          <w:rFonts w:cs="Arial"/>
          <w:sz w:val="20"/>
          <w:szCs w:val="20"/>
        </w:rPr>
        <w:t>ie spełnienia warunku udziału w </w:t>
      </w:r>
      <w:r w:rsidRPr="00A55018">
        <w:rPr>
          <w:rFonts w:cs="Arial"/>
          <w:sz w:val="20"/>
          <w:szCs w:val="20"/>
        </w:rPr>
        <w:t>postępowaniu określonego w punkcie 10.2.1.</w:t>
      </w:r>
      <w:r>
        <w:rPr>
          <w:rFonts w:cs="Arial"/>
          <w:sz w:val="20"/>
          <w:szCs w:val="20"/>
        </w:rPr>
        <w:t xml:space="preserve"> lit. b), c), d) i e) SWZ</w:t>
      </w:r>
    </w:p>
    <w:p w14:paraId="70883E6D" w14:textId="77777777" w:rsidR="00722BEA" w:rsidRDefault="00722BEA" w:rsidP="00722BEA">
      <w:pPr>
        <w:tabs>
          <w:tab w:val="right" w:pos="8505"/>
        </w:tabs>
        <w:suppressAutoHyphens/>
        <w:spacing w:line="276" w:lineRule="auto"/>
        <w:rPr>
          <w:rFonts w:cs="Arial"/>
          <w:sz w:val="20"/>
          <w:szCs w:val="20"/>
        </w:rPr>
      </w:pPr>
    </w:p>
    <w:p w14:paraId="35CFD31C" w14:textId="77777777" w:rsidR="00722BEA" w:rsidRDefault="00722BEA" w:rsidP="00722BEA">
      <w:pPr>
        <w:tabs>
          <w:tab w:val="right" w:pos="8505"/>
        </w:tabs>
        <w:suppressAutoHyphens/>
        <w:spacing w:line="276" w:lineRule="auto"/>
        <w:rPr>
          <w:rFonts w:cs="Arial"/>
          <w:sz w:val="20"/>
          <w:szCs w:val="20"/>
        </w:rPr>
      </w:pPr>
      <w:r>
        <w:rPr>
          <w:rFonts w:cs="Arial"/>
          <w:sz w:val="20"/>
          <w:szCs w:val="20"/>
        </w:rPr>
        <w:t>oświadczamy, że :</w:t>
      </w:r>
    </w:p>
    <w:p w14:paraId="4BBCBD70" w14:textId="77777777" w:rsidR="00722BEA" w:rsidRDefault="00722BEA" w:rsidP="00722BEA">
      <w:pPr>
        <w:pStyle w:val="Styla0"/>
        <w:spacing w:line="259" w:lineRule="auto"/>
        <w:contextualSpacing w:val="0"/>
        <w:rPr>
          <w:rFonts w:eastAsia="Times New Roman" w:cs="Arial"/>
          <w:lang w:eastAsia="pl-PL"/>
        </w:rPr>
      </w:pPr>
    </w:p>
    <w:p w14:paraId="4ABA1AEA" w14:textId="3DE30C3F" w:rsidR="00722BEA" w:rsidRDefault="00722BEA" w:rsidP="00722BEA">
      <w:pPr>
        <w:pStyle w:val="Styla0"/>
        <w:numPr>
          <w:ilvl w:val="0"/>
          <w:numId w:val="47"/>
        </w:numPr>
        <w:spacing w:line="360" w:lineRule="auto"/>
        <w:contextualSpacing w:val="0"/>
      </w:pPr>
      <w:r w:rsidRPr="00D3634C">
        <w:t xml:space="preserve">w czasie obowiązywania umowy </w:t>
      </w:r>
      <w:r>
        <w:t xml:space="preserve">będziemy </w:t>
      </w:r>
      <w:r w:rsidRPr="00D3634C">
        <w:t xml:space="preserve">posiadać </w:t>
      </w:r>
      <w:r w:rsidRPr="00722BEA">
        <w:rPr>
          <w:b/>
        </w:rPr>
        <w:t>ubezpieczenie OC</w:t>
      </w:r>
      <w:r w:rsidRPr="00D3634C">
        <w:t xml:space="preserve"> w zakresie prowadzonej działalności gospodarczej </w:t>
      </w:r>
      <w:r w:rsidRPr="00722BEA">
        <w:rPr>
          <w:b/>
        </w:rPr>
        <w:t>na kwotę minimum 1 000 000,00 zł</w:t>
      </w:r>
      <w:r>
        <w:t>;</w:t>
      </w:r>
    </w:p>
    <w:p w14:paraId="60A77246" w14:textId="2F8EE722" w:rsidR="00722BEA" w:rsidRDefault="00722BEA" w:rsidP="00722BEA">
      <w:pPr>
        <w:pStyle w:val="Styla0"/>
        <w:numPr>
          <w:ilvl w:val="0"/>
          <w:numId w:val="47"/>
        </w:numPr>
        <w:spacing w:line="360" w:lineRule="auto"/>
        <w:contextualSpacing w:val="0"/>
      </w:pPr>
      <w:r w:rsidRPr="00D3634C">
        <w:t>d</w:t>
      </w:r>
      <w:r>
        <w:t>ysponujemy</w:t>
      </w:r>
      <w:r w:rsidRPr="00D3634C">
        <w:t xml:space="preserve"> </w:t>
      </w:r>
      <w:r w:rsidRPr="00D3634C">
        <w:rPr>
          <w:b/>
        </w:rPr>
        <w:t>co najmniej dwoma (2) ciągnikami siodłowymi</w:t>
      </w:r>
      <w:r w:rsidRPr="00D3634C">
        <w:t xml:space="preserve"> odpowiednimi do wykonania w sposób ciągły usługi przew</w:t>
      </w:r>
      <w:r>
        <w:t>ozu zestawów CNG wraz z obsługą</w:t>
      </w:r>
      <w:r w:rsidR="00A04543">
        <w:t xml:space="preserve"> (kierowcami)</w:t>
      </w:r>
      <w:r>
        <w:t>;</w:t>
      </w:r>
    </w:p>
    <w:p w14:paraId="12D7DD85" w14:textId="4B9639F7" w:rsidR="00722BEA" w:rsidRDefault="00722BEA" w:rsidP="00722BEA">
      <w:pPr>
        <w:pStyle w:val="Styla0"/>
        <w:numPr>
          <w:ilvl w:val="0"/>
          <w:numId w:val="47"/>
        </w:numPr>
        <w:spacing w:line="360" w:lineRule="auto"/>
        <w:contextualSpacing w:val="0"/>
      </w:pPr>
      <w:r w:rsidRPr="00722BEA">
        <w:t>w</w:t>
      </w:r>
      <w:r>
        <w:t xml:space="preserve"> czasie obowiązywania umowy będziemy</w:t>
      </w:r>
      <w:r w:rsidRPr="00722BEA">
        <w:t xml:space="preserve"> </w:t>
      </w:r>
      <w:r w:rsidRPr="00722BEA">
        <w:rPr>
          <w:b/>
        </w:rPr>
        <w:t>utrzymywać ciągniki siodłowe w stałej gotowości w sposób ciągły (24 godz. na dobę)</w:t>
      </w:r>
      <w:r w:rsidRPr="00722BEA">
        <w:t xml:space="preserve"> we wszystkie dni tygodnia, nie wyłączając dni us</w:t>
      </w:r>
      <w:r>
        <w:t>tawowo wolnych od pracy i świąt;</w:t>
      </w:r>
    </w:p>
    <w:p w14:paraId="7E59F4FB" w14:textId="724DE32B" w:rsidR="00722BEA" w:rsidRPr="00F40506" w:rsidRDefault="00722BEA" w:rsidP="00722BEA">
      <w:pPr>
        <w:pStyle w:val="Styla0"/>
        <w:numPr>
          <w:ilvl w:val="0"/>
          <w:numId w:val="47"/>
        </w:numPr>
        <w:spacing w:line="360" w:lineRule="auto"/>
        <w:contextualSpacing w:val="0"/>
      </w:pPr>
      <w:r>
        <w:t xml:space="preserve">posiadamy </w:t>
      </w:r>
      <w:r w:rsidRPr="00722BEA">
        <w:t xml:space="preserve">stosowne </w:t>
      </w:r>
      <w:r w:rsidRPr="00722BEA">
        <w:rPr>
          <w:b/>
        </w:rPr>
        <w:t>uprawnienia do transportu towarów niebezpiecznych ADR</w:t>
      </w:r>
      <w:r w:rsidRPr="00722BEA">
        <w:t>.</w:t>
      </w:r>
    </w:p>
    <w:p w14:paraId="25EA3DD1" w14:textId="5C81F488" w:rsidR="00722BEA" w:rsidRDefault="00722BEA" w:rsidP="00722BEA">
      <w:pPr>
        <w:spacing w:line="360" w:lineRule="auto"/>
        <w:jc w:val="left"/>
        <w:rPr>
          <w:rFonts w:cs="Arial"/>
          <w:b/>
          <w:color w:val="000000"/>
          <w:sz w:val="20"/>
          <w:szCs w:val="20"/>
        </w:rPr>
      </w:pPr>
    </w:p>
    <w:p w14:paraId="008EE1CC" w14:textId="1A239008" w:rsidR="00722BEA" w:rsidRDefault="00722BEA" w:rsidP="00722BEA">
      <w:pPr>
        <w:spacing w:line="360" w:lineRule="auto"/>
        <w:jc w:val="left"/>
        <w:rPr>
          <w:rFonts w:cs="Arial"/>
          <w:b/>
          <w:color w:val="000000"/>
          <w:sz w:val="20"/>
          <w:szCs w:val="20"/>
        </w:rPr>
      </w:pPr>
    </w:p>
    <w:p w14:paraId="61594C1C" w14:textId="3FB17423" w:rsidR="00722BEA" w:rsidRDefault="00722BEA" w:rsidP="00722BEA">
      <w:pPr>
        <w:spacing w:line="360" w:lineRule="auto"/>
        <w:jc w:val="left"/>
        <w:rPr>
          <w:rFonts w:cs="Arial"/>
          <w:b/>
          <w:color w:val="000000"/>
          <w:sz w:val="20"/>
          <w:szCs w:val="20"/>
        </w:rPr>
      </w:pPr>
    </w:p>
    <w:p w14:paraId="15C14699" w14:textId="71143DB7" w:rsidR="00722BEA" w:rsidRDefault="00722BEA" w:rsidP="00722BEA">
      <w:pPr>
        <w:spacing w:line="360" w:lineRule="auto"/>
        <w:jc w:val="left"/>
        <w:rPr>
          <w:rFonts w:cs="Arial"/>
          <w:b/>
          <w:color w:val="000000"/>
          <w:sz w:val="20"/>
          <w:szCs w:val="20"/>
        </w:rPr>
      </w:pPr>
    </w:p>
    <w:p w14:paraId="309081E7" w14:textId="04113B4A" w:rsidR="00722BEA" w:rsidRDefault="00722BEA" w:rsidP="00722BEA">
      <w:pPr>
        <w:spacing w:line="360" w:lineRule="auto"/>
        <w:jc w:val="left"/>
        <w:rPr>
          <w:rFonts w:cs="Arial"/>
          <w:b/>
          <w:color w:val="000000"/>
          <w:sz w:val="20"/>
          <w:szCs w:val="20"/>
        </w:rPr>
      </w:pPr>
    </w:p>
    <w:p w14:paraId="241C395C" w14:textId="10819715" w:rsidR="00722BEA" w:rsidRDefault="00722BEA" w:rsidP="00722BEA">
      <w:pPr>
        <w:spacing w:line="360" w:lineRule="auto"/>
        <w:jc w:val="left"/>
        <w:rPr>
          <w:rFonts w:cs="Arial"/>
          <w:b/>
          <w:color w:val="000000"/>
          <w:sz w:val="20"/>
          <w:szCs w:val="20"/>
        </w:rPr>
      </w:pPr>
    </w:p>
    <w:p w14:paraId="568DB42E" w14:textId="0FD06A8A" w:rsidR="00722BEA" w:rsidRDefault="00722BEA" w:rsidP="00722BEA">
      <w:pPr>
        <w:spacing w:line="360" w:lineRule="auto"/>
        <w:jc w:val="left"/>
        <w:rPr>
          <w:rFonts w:cs="Arial"/>
          <w:b/>
          <w:color w:val="000000"/>
          <w:sz w:val="20"/>
          <w:szCs w:val="20"/>
        </w:rPr>
      </w:pPr>
    </w:p>
    <w:p w14:paraId="4993FB49" w14:textId="77777777" w:rsidR="00722BEA" w:rsidRDefault="00722BEA" w:rsidP="00722BEA">
      <w:pPr>
        <w:spacing w:line="360" w:lineRule="auto"/>
        <w:jc w:val="left"/>
        <w:rPr>
          <w:rFonts w:cs="Arial"/>
          <w:b/>
          <w:color w:val="000000"/>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3904"/>
        <w:gridCol w:w="2340"/>
        <w:gridCol w:w="2262"/>
      </w:tblGrid>
      <w:tr w:rsidR="00722BEA" w:rsidRPr="00640FA2" w14:paraId="7E4CD2B8" w14:textId="77777777" w:rsidTr="00E60A1F">
        <w:trPr>
          <w:cantSplit/>
          <w:trHeight w:val="703"/>
          <w:jc w:val="center"/>
        </w:trPr>
        <w:tc>
          <w:tcPr>
            <w:tcW w:w="307" w:type="pct"/>
            <w:vAlign w:val="center"/>
          </w:tcPr>
          <w:p w14:paraId="68E6CE2B" w14:textId="77777777" w:rsidR="00722BEA" w:rsidRPr="00F0054B" w:rsidRDefault="00722BEA" w:rsidP="00E60A1F">
            <w:pPr>
              <w:spacing w:line="240" w:lineRule="auto"/>
              <w:jc w:val="center"/>
              <w:rPr>
                <w:rFonts w:cs="Arial"/>
                <w:bCs/>
                <w:sz w:val="18"/>
                <w:szCs w:val="18"/>
              </w:rPr>
            </w:pPr>
            <w:r w:rsidRPr="00F0054B">
              <w:rPr>
                <w:rFonts w:cs="Arial"/>
                <w:bCs/>
                <w:sz w:val="18"/>
                <w:szCs w:val="18"/>
              </w:rPr>
              <w:t>Lp.</w:t>
            </w:r>
          </w:p>
        </w:tc>
        <w:tc>
          <w:tcPr>
            <w:tcW w:w="2154" w:type="pct"/>
            <w:vAlign w:val="center"/>
          </w:tcPr>
          <w:p w14:paraId="79803922" w14:textId="77777777" w:rsidR="00722BEA" w:rsidRPr="00F0054B" w:rsidRDefault="00722BEA" w:rsidP="00E60A1F">
            <w:pPr>
              <w:spacing w:line="240" w:lineRule="auto"/>
              <w:jc w:val="center"/>
              <w:rPr>
                <w:rFonts w:cs="Arial"/>
                <w:bCs/>
                <w:sz w:val="18"/>
                <w:szCs w:val="18"/>
              </w:rPr>
            </w:pPr>
            <w:r w:rsidRPr="00F0054B">
              <w:rPr>
                <w:rFonts w:cs="Arial"/>
                <w:bCs/>
                <w:sz w:val="18"/>
                <w:szCs w:val="18"/>
              </w:rPr>
              <w:t>Nazwisko i imię osoby (osób) uprawnionej(</w:t>
            </w:r>
            <w:proofErr w:type="spellStart"/>
            <w:r w:rsidRPr="00F0054B">
              <w:rPr>
                <w:rFonts w:cs="Arial"/>
                <w:bCs/>
                <w:sz w:val="18"/>
                <w:szCs w:val="18"/>
              </w:rPr>
              <w:t>ych</w:t>
            </w:r>
            <w:proofErr w:type="spellEnd"/>
            <w:r w:rsidRPr="00F0054B">
              <w:rPr>
                <w:rFonts w:cs="Arial"/>
                <w:bCs/>
                <w:sz w:val="18"/>
                <w:szCs w:val="18"/>
              </w:rPr>
              <w:t>) do występowania w o</w:t>
            </w:r>
            <w:r>
              <w:rPr>
                <w:rFonts w:cs="Arial"/>
                <w:bCs/>
                <w:sz w:val="18"/>
                <w:szCs w:val="18"/>
              </w:rPr>
              <w:t>brocie prawnym lub posiadającej</w:t>
            </w:r>
            <w:r w:rsidRPr="00F0054B">
              <w:rPr>
                <w:rFonts w:cs="Arial"/>
                <w:bCs/>
                <w:sz w:val="18"/>
                <w:szCs w:val="18"/>
              </w:rPr>
              <w:t>(</w:t>
            </w:r>
            <w:proofErr w:type="spellStart"/>
            <w:r w:rsidRPr="00F0054B">
              <w:rPr>
                <w:rFonts w:cs="Arial"/>
                <w:bCs/>
                <w:sz w:val="18"/>
                <w:szCs w:val="18"/>
              </w:rPr>
              <w:t>ych</w:t>
            </w:r>
            <w:proofErr w:type="spellEnd"/>
            <w:r w:rsidRPr="00F0054B">
              <w:rPr>
                <w:rFonts w:cs="Arial"/>
                <w:bCs/>
                <w:sz w:val="18"/>
                <w:szCs w:val="18"/>
              </w:rPr>
              <w:t>) pełnomocnictwo</w:t>
            </w:r>
          </w:p>
        </w:tc>
        <w:tc>
          <w:tcPr>
            <w:tcW w:w="1291" w:type="pct"/>
            <w:vAlign w:val="center"/>
          </w:tcPr>
          <w:p w14:paraId="471CD4AC" w14:textId="77777777" w:rsidR="00722BEA" w:rsidRPr="00F0054B" w:rsidRDefault="00722BEA" w:rsidP="00E60A1F">
            <w:pPr>
              <w:spacing w:line="240" w:lineRule="auto"/>
              <w:jc w:val="center"/>
              <w:rPr>
                <w:rFonts w:cs="Arial"/>
                <w:bCs/>
                <w:sz w:val="18"/>
                <w:szCs w:val="18"/>
              </w:rPr>
            </w:pPr>
            <w:r w:rsidRPr="00F0054B">
              <w:rPr>
                <w:rFonts w:cs="Arial"/>
                <w:bCs/>
                <w:sz w:val="18"/>
                <w:szCs w:val="18"/>
              </w:rPr>
              <w:t>Podpis(y) osoby(osób) uprawnionej(</w:t>
            </w:r>
            <w:proofErr w:type="spellStart"/>
            <w:r w:rsidRPr="00F0054B">
              <w:rPr>
                <w:rFonts w:cs="Arial"/>
                <w:bCs/>
                <w:sz w:val="18"/>
                <w:szCs w:val="18"/>
              </w:rPr>
              <w:t>ych</w:t>
            </w:r>
            <w:proofErr w:type="spellEnd"/>
            <w:r w:rsidRPr="00F0054B">
              <w:rPr>
                <w:rFonts w:cs="Arial"/>
                <w:bCs/>
                <w:sz w:val="18"/>
                <w:szCs w:val="18"/>
              </w:rPr>
              <w:t>)</w:t>
            </w:r>
          </w:p>
        </w:tc>
        <w:tc>
          <w:tcPr>
            <w:tcW w:w="1248" w:type="pct"/>
            <w:vAlign w:val="center"/>
          </w:tcPr>
          <w:p w14:paraId="3817A61F" w14:textId="77777777" w:rsidR="00722BEA" w:rsidRPr="00F0054B" w:rsidRDefault="00722BEA" w:rsidP="00E60A1F">
            <w:pPr>
              <w:spacing w:line="240" w:lineRule="auto"/>
              <w:jc w:val="center"/>
              <w:rPr>
                <w:rFonts w:cs="Arial"/>
                <w:bCs/>
                <w:sz w:val="18"/>
                <w:szCs w:val="18"/>
              </w:rPr>
            </w:pPr>
            <w:r w:rsidRPr="00F0054B">
              <w:rPr>
                <w:rFonts w:cs="Arial"/>
                <w:bCs/>
                <w:sz w:val="18"/>
                <w:szCs w:val="18"/>
              </w:rPr>
              <w:t>Miejscowość i data</w:t>
            </w:r>
          </w:p>
        </w:tc>
      </w:tr>
      <w:tr w:rsidR="00722BEA" w:rsidRPr="00F0054B" w14:paraId="6C02D842" w14:textId="77777777" w:rsidTr="00E60A1F">
        <w:trPr>
          <w:cantSplit/>
          <w:trHeight w:val="674"/>
          <w:jc w:val="center"/>
        </w:trPr>
        <w:tc>
          <w:tcPr>
            <w:tcW w:w="307" w:type="pct"/>
            <w:vAlign w:val="center"/>
          </w:tcPr>
          <w:p w14:paraId="643CC66A" w14:textId="77777777" w:rsidR="00722BEA" w:rsidRPr="00F0054B" w:rsidRDefault="00722BEA" w:rsidP="00E60A1F">
            <w:pPr>
              <w:rPr>
                <w:rFonts w:cs="Arial"/>
                <w:b/>
                <w:sz w:val="18"/>
                <w:szCs w:val="18"/>
              </w:rPr>
            </w:pPr>
          </w:p>
        </w:tc>
        <w:tc>
          <w:tcPr>
            <w:tcW w:w="2154" w:type="pct"/>
            <w:vAlign w:val="center"/>
          </w:tcPr>
          <w:p w14:paraId="0A94CE2B" w14:textId="77777777" w:rsidR="00722BEA" w:rsidRPr="00F0054B" w:rsidRDefault="00722BEA" w:rsidP="00E60A1F">
            <w:pPr>
              <w:rPr>
                <w:rFonts w:cs="Arial"/>
                <w:b/>
                <w:sz w:val="18"/>
                <w:szCs w:val="18"/>
              </w:rPr>
            </w:pPr>
          </w:p>
        </w:tc>
        <w:tc>
          <w:tcPr>
            <w:tcW w:w="1291" w:type="pct"/>
            <w:vAlign w:val="center"/>
          </w:tcPr>
          <w:p w14:paraId="09B5EC31" w14:textId="77777777" w:rsidR="00722BEA" w:rsidRPr="00F0054B" w:rsidRDefault="00722BEA" w:rsidP="00E60A1F">
            <w:pPr>
              <w:rPr>
                <w:rFonts w:cs="Arial"/>
                <w:b/>
                <w:sz w:val="18"/>
                <w:szCs w:val="18"/>
              </w:rPr>
            </w:pPr>
          </w:p>
        </w:tc>
        <w:tc>
          <w:tcPr>
            <w:tcW w:w="1248" w:type="pct"/>
            <w:vAlign w:val="center"/>
          </w:tcPr>
          <w:p w14:paraId="2332B97E" w14:textId="77777777" w:rsidR="00722BEA" w:rsidRPr="00F0054B" w:rsidRDefault="00722BEA" w:rsidP="00E60A1F">
            <w:pPr>
              <w:rPr>
                <w:rFonts w:cs="Arial"/>
                <w:b/>
                <w:sz w:val="18"/>
                <w:szCs w:val="18"/>
              </w:rPr>
            </w:pPr>
          </w:p>
        </w:tc>
      </w:tr>
    </w:tbl>
    <w:p w14:paraId="3F9300E6" w14:textId="5977B7FD" w:rsidR="00341231" w:rsidRDefault="00722BEA" w:rsidP="00722BEA">
      <w:pPr>
        <w:spacing w:line="360" w:lineRule="auto"/>
        <w:jc w:val="left"/>
        <w:rPr>
          <w:rFonts w:cs="Arial"/>
          <w:b/>
          <w:color w:val="000000"/>
          <w:sz w:val="20"/>
          <w:szCs w:val="20"/>
        </w:rPr>
      </w:pPr>
      <w:r>
        <w:rPr>
          <w:rFonts w:cs="Arial"/>
          <w:b/>
          <w:color w:val="000000"/>
          <w:sz w:val="20"/>
          <w:szCs w:val="20"/>
        </w:rPr>
        <w:br w:type="page"/>
      </w:r>
    </w:p>
    <w:p w14:paraId="20E05D77" w14:textId="77777777" w:rsidR="00137221" w:rsidRPr="000E7EA0" w:rsidRDefault="00137221" w:rsidP="00137221">
      <w:pPr>
        <w:pBdr>
          <w:top w:val="single" w:sz="4" w:space="1" w:color="4F81BD" w:themeColor="accent1"/>
          <w:left w:val="single" w:sz="4" w:space="4" w:color="4F81BD" w:themeColor="accent1"/>
          <w:bottom w:val="single" w:sz="4" w:space="1" w:color="4F81BD" w:themeColor="accent1"/>
          <w:right w:val="single" w:sz="4" w:space="4" w:color="4F81BD" w:themeColor="accent1"/>
        </w:pBdr>
        <w:jc w:val="center"/>
        <w:rPr>
          <w:i/>
          <w:color w:val="4F81BD" w:themeColor="accent1"/>
        </w:rPr>
      </w:pPr>
      <w:r w:rsidRPr="000E7EA0">
        <w:rPr>
          <w:i/>
          <w:color w:val="4F81BD" w:themeColor="accent1"/>
        </w:rPr>
        <w:lastRenderedPageBreak/>
        <w:t>!  !  !      TYLKO DLA SPÓŁEK</w:t>
      </w:r>
      <w:r>
        <w:rPr>
          <w:i/>
          <w:color w:val="4F81BD" w:themeColor="accent1"/>
        </w:rPr>
        <w:t xml:space="preserve"> Z</w:t>
      </w:r>
      <w:r w:rsidRPr="000E7EA0">
        <w:rPr>
          <w:i/>
          <w:color w:val="4F81BD" w:themeColor="accent1"/>
        </w:rPr>
        <w:t xml:space="preserve"> GK ORLEN    !   !   !</w:t>
      </w:r>
    </w:p>
    <w:p w14:paraId="5A6E5574" w14:textId="77777777" w:rsidR="00137221" w:rsidRDefault="00137221" w:rsidP="00137221"/>
    <w:p w14:paraId="324C6C25" w14:textId="65A6C379" w:rsidR="00402048" w:rsidRPr="00CF5BB4" w:rsidRDefault="00402048" w:rsidP="00402048">
      <w:pPr>
        <w:keepNext/>
        <w:spacing w:line="240" w:lineRule="auto"/>
        <w:jc w:val="right"/>
        <w:outlineLvl w:val="0"/>
        <w:rPr>
          <w:rFonts w:cs="Arial"/>
          <w:b/>
          <w:bCs/>
          <w:kern w:val="32"/>
          <w:sz w:val="20"/>
          <w:szCs w:val="22"/>
        </w:rPr>
      </w:pPr>
      <w:r w:rsidRPr="00CF5BB4">
        <w:rPr>
          <w:rFonts w:cs="Arial"/>
          <w:b/>
          <w:bCs/>
          <w:kern w:val="32"/>
          <w:sz w:val="20"/>
          <w:szCs w:val="22"/>
        </w:rPr>
        <w:t xml:space="preserve">Załącznik nr </w:t>
      </w:r>
      <w:r w:rsidR="00EA1F13">
        <w:rPr>
          <w:rFonts w:cs="Arial"/>
          <w:b/>
          <w:bCs/>
          <w:kern w:val="32"/>
          <w:sz w:val="20"/>
          <w:szCs w:val="22"/>
        </w:rPr>
        <w:t>7</w:t>
      </w:r>
      <w:r w:rsidRPr="00CF5BB4">
        <w:rPr>
          <w:rFonts w:cs="Arial"/>
          <w:b/>
          <w:bCs/>
          <w:kern w:val="32"/>
          <w:sz w:val="20"/>
          <w:szCs w:val="22"/>
        </w:rPr>
        <w:t xml:space="preserve"> do SWZ</w:t>
      </w:r>
    </w:p>
    <w:p w14:paraId="38DD9511" w14:textId="77777777" w:rsidR="00402048" w:rsidRPr="00CF5BB4" w:rsidRDefault="00402048" w:rsidP="00402048">
      <w:pPr>
        <w:spacing w:line="240" w:lineRule="auto"/>
        <w:jc w:val="left"/>
        <w:rPr>
          <w:rFonts w:ascii="Times New Roman" w:hAnsi="Times New Roman"/>
          <w:b/>
          <w:sz w:val="24"/>
        </w:rPr>
      </w:pPr>
    </w:p>
    <w:p w14:paraId="27AC8DE9" w14:textId="172FADAA" w:rsidR="00402048" w:rsidRPr="00CF5BB4" w:rsidRDefault="00402048" w:rsidP="00402048">
      <w:pPr>
        <w:pStyle w:val="Styltytuza"/>
      </w:pPr>
      <w:r w:rsidRPr="00CF5BB4">
        <w:t>Oświadczenie kontrahenta o rynkowym charakterze ceny</w:t>
      </w:r>
    </w:p>
    <w:p w14:paraId="21CCEA3B" w14:textId="77777777" w:rsidR="00402048" w:rsidRPr="00CF5BB4" w:rsidRDefault="00402048" w:rsidP="00402048">
      <w:pPr>
        <w:tabs>
          <w:tab w:val="left" w:pos="9160"/>
          <w:tab w:val="left" w:pos="10076"/>
          <w:tab w:val="left" w:pos="10992"/>
          <w:tab w:val="left" w:pos="11908"/>
          <w:tab w:val="left" w:pos="12824"/>
          <w:tab w:val="left" w:pos="13740"/>
          <w:tab w:val="left" w:pos="14656"/>
        </w:tabs>
        <w:rPr>
          <w:rFonts w:cs="Arial"/>
          <w:b/>
          <w:bCs/>
          <w:sz w:val="20"/>
          <w:szCs w:val="20"/>
        </w:rPr>
      </w:pPr>
      <w:r w:rsidRPr="00CF5BB4">
        <w:rPr>
          <w:noProof/>
        </w:rPr>
        <mc:AlternateContent>
          <mc:Choice Requires="wps">
            <w:drawing>
              <wp:anchor distT="4294967289" distB="4294967289" distL="114300" distR="114300" simplePos="0" relativeHeight="251676672" behindDoc="0" locked="0" layoutInCell="1" allowOverlap="1" wp14:anchorId="07AE0603" wp14:editId="3A2957F0">
                <wp:simplePos x="0" y="0"/>
                <wp:positionH relativeFrom="margin">
                  <wp:align>left</wp:align>
                </wp:positionH>
                <wp:positionV relativeFrom="paragraph">
                  <wp:posOffset>9525</wp:posOffset>
                </wp:positionV>
                <wp:extent cx="5749200" cy="0"/>
                <wp:effectExtent l="0" t="0" r="23495" b="19050"/>
                <wp:wrapNone/>
                <wp:docPr id="9"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49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EBB9F3" id="Łącznik prostoliniowy 12" o:spid="_x0000_s1026" style="position:absolute;flip:y;z-index:251676672;visibility:visible;mso-wrap-style:square;mso-width-percent:0;mso-height-percent:0;mso-wrap-distance-left:9pt;mso-wrap-distance-top:-19e-5mm;mso-wrap-distance-right:9pt;mso-wrap-distance-bottom:-19e-5mm;mso-position-horizontal:left;mso-position-horizontal-relative:margin;mso-position-vertical:absolute;mso-position-vertical-relative:text;mso-width-percent:0;mso-height-percent:0;mso-width-relative:page;mso-height-relative:page" from="0,.75pt" to="452.7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">
                <w10:wrap anchorx="margin"/>
              </v:line>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CF5BB4" w:rsidRPr="00CF5BB4" w14:paraId="12CE8AEA" w14:textId="77777777" w:rsidTr="00EA1F13">
        <w:trPr>
          <w:cantSplit/>
          <w:trHeight w:hRule="exact" w:val="931"/>
          <w:jc w:val="center"/>
        </w:trPr>
        <w:tc>
          <w:tcPr>
            <w:tcW w:w="3552" w:type="dxa"/>
            <w:shd w:val="clear" w:color="auto" w:fill="17365D" w:themeFill="text2" w:themeFillShade="BF"/>
            <w:vAlign w:val="center"/>
          </w:tcPr>
          <w:p w14:paraId="4D4290F4" w14:textId="77777777" w:rsidR="00402048" w:rsidRPr="00EA1F13" w:rsidRDefault="00402048" w:rsidP="007961CD">
            <w:pPr>
              <w:spacing w:line="240" w:lineRule="auto"/>
              <w:rPr>
                <w:rFonts w:cs="Arial"/>
                <w:sz w:val="20"/>
                <w:szCs w:val="20"/>
              </w:rPr>
            </w:pPr>
            <w:r w:rsidRPr="00EA1F13">
              <w:rPr>
                <w:rFonts w:cs="Arial"/>
                <w:sz w:val="20"/>
                <w:szCs w:val="20"/>
              </w:rPr>
              <w:t>Dane Wykonawcy:</w:t>
            </w:r>
          </w:p>
        </w:tc>
        <w:tc>
          <w:tcPr>
            <w:tcW w:w="5521" w:type="dxa"/>
            <w:vAlign w:val="center"/>
          </w:tcPr>
          <w:p w14:paraId="0DBFD156" w14:textId="77777777" w:rsidR="00402048" w:rsidRPr="00CF5BB4" w:rsidRDefault="00402048" w:rsidP="007961CD">
            <w:pPr>
              <w:spacing w:line="240" w:lineRule="auto"/>
              <w:rPr>
                <w:rFonts w:cs="Arial"/>
                <w:sz w:val="20"/>
                <w:szCs w:val="20"/>
              </w:rPr>
            </w:pPr>
          </w:p>
        </w:tc>
      </w:tr>
      <w:tr w:rsidR="00CF5BB4" w:rsidRPr="00CF5BB4" w14:paraId="54B01D71" w14:textId="77777777" w:rsidTr="00EA1F13">
        <w:trPr>
          <w:cantSplit/>
          <w:trHeight w:hRule="exact" w:val="1253"/>
          <w:jc w:val="center"/>
        </w:trPr>
        <w:tc>
          <w:tcPr>
            <w:tcW w:w="3552" w:type="dxa"/>
            <w:shd w:val="clear" w:color="auto" w:fill="17365D" w:themeFill="text2" w:themeFillShade="BF"/>
            <w:vAlign w:val="center"/>
          </w:tcPr>
          <w:p w14:paraId="18B3EF1A" w14:textId="77777777" w:rsidR="00402048" w:rsidRPr="00EA1F13" w:rsidRDefault="00402048" w:rsidP="007961CD">
            <w:pPr>
              <w:spacing w:line="240" w:lineRule="auto"/>
              <w:rPr>
                <w:rFonts w:cs="Arial"/>
                <w:sz w:val="20"/>
                <w:szCs w:val="20"/>
              </w:rPr>
            </w:pPr>
            <w:r w:rsidRPr="00EA1F13">
              <w:rPr>
                <w:rFonts w:cs="Arial"/>
                <w:sz w:val="20"/>
                <w:szCs w:val="20"/>
              </w:rPr>
              <w:t xml:space="preserve">Adres Wykonawcy: </w:t>
            </w:r>
          </w:p>
          <w:p w14:paraId="49E885D9" w14:textId="77777777" w:rsidR="00402048" w:rsidRPr="00EA1F13" w:rsidRDefault="00402048" w:rsidP="007961CD">
            <w:pPr>
              <w:spacing w:line="240" w:lineRule="auto"/>
              <w:rPr>
                <w:rFonts w:cs="Arial"/>
                <w:sz w:val="20"/>
                <w:szCs w:val="20"/>
              </w:rPr>
            </w:pPr>
            <w:r w:rsidRPr="00EA1F13">
              <w:rPr>
                <w:rFonts w:cs="Arial"/>
                <w:sz w:val="20"/>
                <w:szCs w:val="20"/>
              </w:rPr>
              <w:t xml:space="preserve">kod, miejscowość </w:t>
            </w:r>
          </w:p>
          <w:p w14:paraId="7863A1A8" w14:textId="77777777" w:rsidR="00402048" w:rsidRPr="00EA1F13" w:rsidRDefault="00402048" w:rsidP="007961CD">
            <w:pPr>
              <w:spacing w:line="240" w:lineRule="auto"/>
              <w:rPr>
                <w:rFonts w:cs="Arial"/>
                <w:sz w:val="20"/>
                <w:szCs w:val="20"/>
              </w:rPr>
            </w:pPr>
            <w:r w:rsidRPr="00EA1F13">
              <w:rPr>
                <w:rFonts w:cs="Arial"/>
                <w:sz w:val="20"/>
                <w:szCs w:val="20"/>
              </w:rPr>
              <w:t>ulica, nr lokalu</w:t>
            </w:r>
          </w:p>
        </w:tc>
        <w:tc>
          <w:tcPr>
            <w:tcW w:w="5521" w:type="dxa"/>
            <w:vAlign w:val="center"/>
          </w:tcPr>
          <w:p w14:paraId="213DA358" w14:textId="77777777" w:rsidR="00402048" w:rsidRPr="00CF5BB4" w:rsidRDefault="00402048" w:rsidP="007961CD">
            <w:pPr>
              <w:spacing w:line="240" w:lineRule="auto"/>
              <w:ind w:right="1064"/>
              <w:rPr>
                <w:rFonts w:cs="Arial"/>
                <w:sz w:val="20"/>
                <w:szCs w:val="20"/>
              </w:rPr>
            </w:pPr>
          </w:p>
        </w:tc>
      </w:tr>
    </w:tbl>
    <w:p w14:paraId="036653EB" w14:textId="77777777" w:rsidR="00402048" w:rsidRPr="00CF5BB4" w:rsidRDefault="00402048" w:rsidP="00402048">
      <w:pPr>
        <w:tabs>
          <w:tab w:val="center" w:pos="0"/>
          <w:tab w:val="right" w:pos="9072"/>
        </w:tabs>
        <w:spacing w:after="120" w:line="360" w:lineRule="auto"/>
        <w:rPr>
          <w:rFonts w:cs="Arial"/>
          <w:sz w:val="20"/>
          <w:szCs w:val="22"/>
        </w:rPr>
      </w:pPr>
    </w:p>
    <w:p w14:paraId="53F95940" w14:textId="14F5EB2A" w:rsidR="00137221" w:rsidRPr="00CF5BB4" w:rsidRDefault="00137221" w:rsidP="00CF5BB4">
      <w:pPr>
        <w:spacing w:line="259" w:lineRule="auto"/>
        <w:rPr>
          <w:iCs/>
          <w:color w:val="000000" w:themeColor="text1"/>
          <w:sz w:val="20"/>
          <w:szCs w:val="20"/>
          <w:u w:val="single"/>
        </w:rPr>
      </w:pPr>
      <w:r w:rsidRPr="00CF5BB4">
        <w:rPr>
          <w:iCs/>
          <w:color w:val="000000" w:themeColor="text1"/>
          <w:sz w:val="20"/>
          <w:szCs w:val="20"/>
        </w:rPr>
        <w:t xml:space="preserve">Uczestnicząc w postępowaniu o udzielenie zamówienia </w:t>
      </w:r>
      <w:r w:rsidR="00E47CCA" w:rsidRPr="00CF5BB4">
        <w:rPr>
          <w:iCs/>
          <w:color w:val="000000" w:themeColor="text1"/>
          <w:sz w:val="20"/>
          <w:szCs w:val="20"/>
        </w:rPr>
        <w:t>niepublicznego prowadzonego w trybie przetargu nieograniczonego</w:t>
      </w:r>
      <w:r w:rsidRPr="00CF5BB4">
        <w:rPr>
          <w:iCs/>
          <w:sz w:val="20"/>
          <w:szCs w:val="20"/>
        </w:rPr>
        <w:t xml:space="preserve">, pn.: </w:t>
      </w:r>
      <w:r w:rsidR="00CF5BB4" w:rsidRPr="00CF5BB4">
        <w:rPr>
          <w:rFonts w:cs="Arial"/>
          <w:sz w:val="20"/>
          <w:szCs w:val="20"/>
        </w:rPr>
        <w:t>„</w:t>
      </w:r>
      <w:r w:rsidR="00EA1F13" w:rsidRPr="00EA1F13">
        <w:rPr>
          <w:rFonts w:cs="Arial"/>
          <w:b/>
          <w:sz w:val="20"/>
          <w:szCs w:val="20"/>
        </w:rPr>
        <w:t>Świadczenie usługi przewozu dwóch zestawów CNG dwoma ciągnikami siodłowymi wraz z obsługą</w:t>
      </w:r>
      <w:r w:rsidR="00CF5BB4" w:rsidRPr="00CF5BB4">
        <w:rPr>
          <w:rFonts w:cs="Arial"/>
          <w:sz w:val="20"/>
          <w:szCs w:val="20"/>
        </w:rPr>
        <w:t>”</w:t>
      </w:r>
      <w:r w:rsidR="00CF5BB4" w:rsidRPr="00CF5BB4">
        <w:rPr>
          <w:rFonts w:cs="Arial"/>
          <w:b/>
          <w:sz w:val="20"/>
          <w:szCs w:val="20"/>
        </w:rPr>
        <w:t xml:space="preserve"> </w:t>
      </w:r>
      <w:r w:rsidR="00CF5BB4" w:rsidRPr="00CF5BB4">
        <w:rPr>
          <w:rFonts w:cs="Arial"/>
          <w:sz w:val="20"/>
          <w:szCs w:val="20"/>
        </w:rPr>
        <w:t>o numerze</w:t>
      </w:r>
      <w:r w:rsidR="00CF5BB4" w:rsidRPr="00CF5BB4">
        <w:rPr>
          <w:rFonts w:cs="Arial"/>
          <w:b/>
          <w:sz w:val="20"/>
          <w:szCs w:val="20"/>
        </w:rPr>
        <w:t xml:space="preserve"> </w:t>
      </w:r>
      <w:r w:rsidR="00EA1F13" w:rsidRPr="00EA1F13">
        <w:rPr>
          <w:rFonts w:cs="Arial"/>
          <w:b/>
          <w:bCs/>
          <w:sz w:val="20"/>
          <w:szCs w:val="20"/>
        </w:rPr>
        <w:t xml:space="preserve">NP/ORLEN/25/1186/OS/EU </w:t>
      </w:r>
      <w:r w:rsidRPr="00CF5BB4">
        <w:rPr>
          <w:iCs/>
          <w:color w:val="000000" w:themeColor="text1"/>
          <w:sz w:val="20"/>
          <w:szCs w:val="20"/>
        </w:rPr>
        <w:t xml:space="preserve">oświadczamy, że zaoferowana przez nas Cena za realizację przedmiotu zamówienia </w:t>
      </w:r>
      <w:r w:rsidRPr="00CF5BB4">
        <w:rPr>
          <w:b/>
          <w:iCs/>
          <w:color w:val="000000" w:themeColor="text1"/>
          <w:sz w:val="20"/>
          <w:szCs w:val="20"/>
          <w:u w:val="single"/>
        </w:rPr>
        <w:t>została ustalona zgodnie z zasadą ceny rynkowej w rozumieniu przepisów o cenach transferowych*.</w:t>
      </w:r>
    </w:p>
    <w:p w14:paraId="1FE1CB7C" w14:textId="49E3A603" w:rsidR="00137221" w:rsidRDefault="00137221" w:rsidP="00CF5BB4">
      <w:pPr>
        <w:spacing w:line="259" w:lineRule="auto"/>
        <w:ind w:firstLine="6"/>
        <w:rPr>
          <w:i/>
          <w:iCs/>
          <w:color w:val="FF0000"/>
          <w:sz w:val="16"/>
          <w:szCs w:val="16"/>
        </w:rPr>
      </w:pPr>
    </w:p>
    <w:p w14:paraId="3D649B3B" w14:textId="77777777" w:rsidR="00CF5BB4" w:rsidRPr="002512BE" w:rsidRDefault="00CF5BB4" w:rsidP="00CF5BB4">
      <w:pPr>
        <w:spacing w:line="259" w:lineRule="auto"/>
        <w:ind w:firstLine="6"/>
        <w:rPr>
          <w:i/>
          <w:iCs/>
          <w:color w:val="FF0000"/>
          <w:sz w:val="16"/>
          <w:szCs w:val="16"/>
        </w:rPr>
      </w:pPr>
    </w:p>
    <w:p w14:paraId="344828B8" w14:textId="77777777" w:rsidR="00137221" w:rsidRPr="002512BE" w:rsidRDefault="00137221" w:rsidP="00CF5BB4">
      <w:pPr>
        <w:spacing w:line="259" w:lineRule="auto"/>
        <w:ind w:firstLine="6"/>
        <w:rPr>
          <w:iCs/>
          <w:color w:val="000000" w:themeColor="text1"/>
        </w:rPr>
      </w:pPr>
      <w:r w:rsidRPr="002512BE">
        <w:rPr>
          <w:iCs/>
          <w:color w:val="000000" w:themeColor="text1"/>
          <w:sz w:val="16"/>
          <w:szCs w:val="16"/>
        </w:rPr>
        <w:t>*</w:t>
      </w:r>
      <w:r w:rsidRPr="002512BE">
        <w:rPr>
          <w:iCs/>
          <w:color w:val="000000" w:themeColor="text1"/>
        </w:rPr>
        <w:t xml:space="preserve"> </w:t>
      </w:r>
      <w:r w:rsidRPr="002512BE">
        <w:rPr>
          <w:iCs/>
          <w:color w:val="000000" w:themeColor="text1"/>
          <w:sz w:val="16"/>
          <w:szCs w:val="16"/>
        </w:rPr>
        <w:t>przez zasadę ceny rynkowej w rozumieniu przepisów o cenach transferowych należy rozumieć cenę, którą można uzasadnić stosując przepisy</w:t>
      </w:r>
      <w:r w:rsidRPr="002512BE">
        <w:rPr>
          <w:iCs/>
          <w:color w:val="000000" w:themeColor="text1"/>
        </w:rPr>
        <w:t xml:space="preserve"> </w:t>
      </w:r>
      <w:r w:rsidRPr="002512BE">
        <w:rPr>
          <w:iCs/>
          <w:color w:val="000000" w:themeColor="text1"/>
          <w:sz w:val="16"/>
          <w:szCs w:val="16"/>
        </w:rPr>
        <w:t xml:space="preserve">art. 11c ust. 1 Ustawy o podatku dochodowym od osób prawnych, i (jeżeli dotyczy) opartą na zapisach odpowiedniej </w:t>
      </w:r>
      <w:r w:rsidRPr="00FC624B">
        <w:rPr>
          <w:iCs/>
          <w:color w:val="000000" w:themeColor="text1"/>
          <w:sz w:val="16"/>
          <w:szCs w:val="16"/>
        </w:rPr>
        <w:t>Polityki Cen Transferowych obowiązującej w Grupie Orlen</w:t>
      </w:r>
      <w:r w:rsidRPr="00C8405D">
        <w:rPr>
          <w:iCs/>
          <w:sz w:val="16"/>
          <w:szCs w:val="16"/>
        </w:rPr>
        <w:t>.</w:t>
      </w:r>
    </w:p>
    <w:p w14:paraId="4F4ED80F" w14:textId="77777777" w:rsidR="00137221" w:rsidRPr="002512BE" w:rsidRDefault="00137221" w:rsidP="00137221">
      <w:pPr>
        <w:pStyle w:val="xl114"/>
        <w:tabs>
          <w:tab w:val="left" w:pos="426"/>
          <w:tab w:val="left" w:pos="9160"/>
          <w:tab w:val="left" w:pos="10076"/>
          <w:tab w:val="left" w:pos="10992"/>
          <w:tab w:val="left" w:pos="11908"/>
          <w:tab w:val="left" w:pos="12824"/>
          <w:tab w:val="left" w:pos="13740"/>
          <w:tab w:val="left" w:pos="14656"/>
        </w:tabs>
        <w:spacing w:before="0" w:beforeAutospacing="0" w:after="0" w:afterAutospacing="0" w:line="360" w:lineRule="auto"/>
        <w:jc w:val="both"/>
        <w:rPr>
          <w:rFonts w:ascii="Arial" w:hAnsi="Arial" w:cs="Arial"/>
          <w:color w:val="auto"/>
          <w:sz w:val="22"/>
          <w:szCs w:val="22"/>
          <w:u w:val="single"/>
        </w:rPr>
      </w:pPr>
    </w:p>
    <w:p w14:paraId="1EC3A0A7" w14:textId="77777777" w:rsidR="00137221" w:rsidRPr="002512BE" w:rsidRDefault="00137221" w:rsidP="00137221">
      <w:pPr>
        <w:pStyle w:val="xl114"/>
        <w:tabs>
          <w:tab w:val="left" w:pos="9160"/>
          <w:tab w:val="left" w:pos="10076"/>
          <w:tab w:val="left" w:pos="10992"/>
          <w:tab w:val="left" w:pos="11908"/>
          <w:tab w:val="left" w:pos="12824"/>
          <w:tab w:val="left" w:pos="13740"/>
          <w:tab w:val="left" w:pos="14656"/>
        </w:tabs>
        <w:jc w:val="both"/>
        <w:rPr>
          <w:rFonts w:ascii="Arial" w:hAnsi="Arial" w:cs="Arial"/>
          <w:bCs w:val="0"/>
          <w:color w:val="auto"/>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3904"/>
        <w:gridCol w:w="2340"/>
        <w:gridCol w:w="2262"/>
      </w:tblGrid>
      <w:tr w:rsidR="00CF5BB4" w:rsidRPr="00640FA2" w14:paraId="75C15990" w14:textId="77777777" w:rsidTr="007961CD">
        <w:trPr>
          <w:cantSplit/>
          <w:trHeight w:val="703"/>
          <w:jc w:val="center"/>
        </w:trPr>
        <w:tc>
          <w:tcPr>
            <w:tcW w:w="307" w:type="pct"/>
            <w:vAlign w:val="center"/>
          </w:tcPr>
          <w:p w14:paraId="5DC2F80F" w14:textId="77777777" w:rsidR="00CF5BB4" w:rsidRPr="00F0054B" w:rsidRDefault="00CF5BB4" w:rsidP="007961CD">
            <w:pPr>
              <w:spacing w:line="240" w:lineRule="auto"/>
              <w:jc w:val="center"/>
              <w:rPr>
                <w:rFonts w:cs="Arial"/>
                <w:bCs/>
                <w:sz w:val="18"/>
                <w:szCs w:val="18"/>
              </w:rPr>
            </w:pPr>
            <w:r w:rsidRPr="00F0054B">
              <w:rPr>
                <w:rFonts w:cs="Arial"/>
                <w:bCs/>
                <w:sz w:val="18"/>
                <w:szCs w:val="18"/>
              </w:rPr>
              <w:t>Lp.</w:t>
            </w:r>
          </w:p>
        </w:tc>
        <w:tc>
          <w:tcPr>
            <w:tcW w:w="2154" w:type="pct"/>
            <w:vAlign w:val="center"/>
          </w:tcPr>
          <w:p w14:paraId="1BB339FC" w14:textId="77777777" w:rsidR="00CF5BB4" w:rsidRPr="00F0054B" w:rsidRDefault="00CF5BB4" w:rsidP="007961CD">
            <w:pPr>
              <w:spacing w:line="240" w:lineRule="auto"/>
              <w:jc w:val="center"/>
              <w:rPr>
                <w:rFonts w:cs="Arial"/>
                <w:bCs/>
                <w:sz w:val="18"/>
                <w:szCs w:val="18"/>
              </w:rPr>
            </w:pPr>
            <w:r w:rsidRPr="00F0054B">
              <w:rPr>
                <w:rFonts w:cs="Arial"/>
                <w:bCs/>
                <w:sz w:val="18"/>
                <w:szCs w:val="18"/>
              </w:rPr>
              <w:t>Nazwisko i imię osoby (osób) uprawnionej(</w:t>
            </w:r>
            <w:proofErr w:type="spellStart"/>
            <w:r w:rsidRPr="00F0054B">
              <w:rPr>
                <w:rFonts w:cs="Arial"/>
                <w:bCs/>
                <w:sz w:val="18"/>
                <w:szCs w:val="18"/>
              </w:rPr>
              <w:t>ych</w:t>
            </w:r>
            <w:proofErr w:type="spellEnd"/>
            <w:r w:rsidRPr="00F0054B">
              <w:rPr>
                <w:rFonts w:cs="Arial"/>
                <w:bCs/>
                <w:sz w:val="18"/>
                <w:szCs w:val="18"/>
              </w:rPr>
              <w:t>) do występowania w o</w:t>
            </w:r>
            <w:r>
              <w:rPr>
                <w:rFonts w:cs="Arial"/>
                <w:bCs/>
                <w:sz w:val="18"/>
                <w:szCs w:val="18"/>
              </w:rPr>
              <w:t>brocie prawnym lub posiadającej</w:t>
            </w:r>
            <w:r w:rsidRPr="00F0054B">
              <w:rPr>
                <w:rFonts w:cs="Arial"/>
                <w:bCs/>
                <w:sz w:val="18"/>
                <w:szCs w:val="18"/>
              </w:rPr>
              <w:t>(</w:t>
            </w:r>
            <w:proofErr w:type="spellStart"/>
            <w:r w:rsidRPr="00F0054B">
              <w:rPr>
                <w:rFonts w:cs="Arial"/>
                <w:bCs/>
                <w:sz w:val="18"/>
                <w:szCs w:val="18"/>
              </w:rPr>
              <w:t>ych</w:t>
            </w:r>
            <w:proofErr w:type="spellEnd"/>
            <w:r w:rsidRPr="00F0054B">
              <w:rPr>
                <w:rFonts w:cs="Arial"/>
                <w:bCs/>
                <w:sz w:val="18"/>
                <w:szCs w:val="18"/>
              </w:rPr>
              <w:t>) pełnomocnictwo</w:t>
            </w:r>
          </w:p>
        </w:tc>
        <w:tc>
          <w:tcPr>
            <w:tcW w:w="1291" w:type="pct"/>
            <w:vAlign w:val="center"/>
          </w:tcPr>
          <w:p w14:paraId="45C4268E" w14:textId="77777777" w:rsidR="00CF5BB4" w:rsidRPr="00F0054B" w:rsidRDefault="00CF5BB4" w:rsidP="007961CD">
            <w:pPr>
              <w:spacing w:line="240" w:lineRule="auto"/>
              <w:jc w:val="center"/>
              <w:rPr>
                <w:rFonts w:cs="Arial"/>
                <w:bCs/>
                <w:sz w:val="18"/>
                <w:szCs w:val="18"/>
              </w:rPr>
            </w:pPr>
            <w:r w:rsidRPr="00F0054B">
              <w:rPr>
                <w:rFonts w:cs="Arial"/>
                <w:bCs/>
                <w:sz w:val="18"/>
                <w:szCs w:val="18"/>
              </w:rPr>
              <w:t>Podpis(y) osoby(osób) uprawnionej(</w:t>
            </w:r>
            <w:proofErr w:type="spellStart"/>
            <w:r w:rsidRPr="00F0054B">
              <w:rPr>
                <w:rFonts w:cs="Arial"/>
                <w:bCs/>
                <w:sz w:val="18"/>
                <w:szCs w:val="18"/>
              </w:rPr>
              <w:t>ych</w:t>
            </w:r>
            <w:proofErr w:type="spellEnd"/>
            <w:r w:rsidRPr="00F0054B">
              <w:rPr>
                <w:rFonts w:cs="Arial"/>
                <w:bCs/>
                <w:sz w:val="18"/>
                <w:szCs w:val="18"/>
              </w:rPr>
              <w:t>)</w:t>
            </w:r>
          </w:p>
        </w:tc>
        <w:tc>
          <w:tcPr>
            <w:tcW w:w="1248" w:type="pct"/>
            <w:vAlign w:val="center"/>
          </w:tcPr>
          <w:p w14:paraId="1107DD4C" w14:textId="77777777" w:rsidR="00CF5BB4" w:rsidRPr="00F0054B" w:rsidRDefault="00CF5BB4" w:rsidP="007961CD">
            <w:pPr>
              <w:spacing w:line="240" w:lineRule="auto"/>
              <w:jc w:val="center"/>
              <w:rPr>
                <w:rFonts w:cs="Arial"/>
                <w:bCs/>
                <w:sz w:val="18"/>
                <w:szCs w:val="18"/>
              </w:rPr>
            </w:pPr>
            <w:r w:rsidRPr="00F0054B">
              <w:rPr>
                <w:rFonts w:cs="Arial"/>
                <w:bCs/>
                <w:sz w:val="18"/>
                <w:szCs w:val="18"/>
              </w:rPr>
              <w:t>Miejscowość i data</w:t>
            </w:r>
          </w:p>
        </w:tc>
      </w:tr>
      <w:tr w:rsidR="00CF5BB4" w:rsidRPr="00F0054B" w14:paraId="3171A4B7" w14:textId="77777777" w:rsidTr="007961CD">
        <w:trPr>
          <w:cantSplit/>
          <w:trHeight w:val="674"/>
          <w:jc w:val="center"/>
        </w:trPr>
        <w:tc>
          <w:tcPr>
            <w:tcW w:w="307" w:type="pct"/>
            <w:vAlign w:val="center"/>
          </w:tcPr>
          <w:p w14:paraId="1595E8EB" w14:textId="77777777" w:rsidR="00CF5BB4" w:rsidRPr="00F0054B" w:rsidRDefault="00CF5BB4" w:rsidP="007961CD">
            <w:pPr>
              <w:rPr>
                <w:rFonts w:cs="Arial"/>
                <w:b/>
                <w:sz w:val="18"/>
                <w:szCs w:val="18"/>
              </w:rPr>
            </w:pPr>
          </w:p>
        </w:tc>
        <w:tc>
          <w:tcPr>
            <w:tcW w:w="2154" w:type="pct"/>
            <w:vAlign w:val="center"/>
          </w:tcPr>
          <w:p w14:paraId="33153FBC" w14:textId="77777777" w:rsidR="00CF5BB4" w:rsidRPr="00F0054B" w:rsidRDefault="00CF5BB4" w:rsidP="007961CD">
            <w:pPr>
              <w:rPr>
                <w:rFonts w:cs="Arial"/>
                <w:b/>
                <w:sz w:val="18"/>
                <w:szCs w:val="18"/>
              </w:rPr>
            </w:pPr>
          </w:p>
        </w:tc>
        <w:tc>
          <w:tcPr>
            <w:tcW w:w="1291" w:type="pct"/>
            <w:vAlign w:val="center"/>
          </w:tcPr>
          <w:p w14:paraId="513AEA42" w14:textId="77777777" w:rsidR="00CF5BB4" w:rsidRPr="00F0054B" w:rsidRDefault="00CF5BB4" w:rsidP="007961CD">
            <w:pPr>
              <w:rPr>
                <w:rFonts w:cs="Arial"/>
                <w:b/>
                <w:sz w:val="18"/>
                <w:szCs w:val="18"/>
              </w:rPr>
            </w:pPr>
          </w:p>
        </w:tc>
        <w:tc>
          <w:tcPr>
            <w:tcW w:w="1248" w:type="pct"/>
            <w:vAlign w:val="center"/>
          </w:tcPr>
          <w:p w14:paraId="5C39D372" w14:textId="77777777" w:rsidR="00CF5BB4" w:rsidRPr="00F0054B" w:rsidRDefault="00CF5BB4" w:rsidP="007961CD">
            <w:pPr>
              <w:rPr>
                <w:rFonts w:cs="Arial"/>
                <w:b/>
                <w:sz w:val="18"/>
                <w:szCs w:val="18"/>
              </w:rPr>
            </w:pPr>
          </w:p>
        </w:tc>
      </w:tr>
    </w:tbl>
    <w:p w14:paraId="6A5B295C" w14:textId="77777777" w:rsidR="00137221" w:rsidRPr="002512BE" w:rsidRDefault="00137221" w:rsidP="00137221">
      <w:pPr>
        <w:autoSpaceDE w:val="0"/>
        <w:autoSpaceDN w:val="0"/>
        <w:adjustRightInd w:val="0"/>
        <w:spacing w:before="120" w:after="120" w:line="240" w:lineRule="auto"/>
        <w:jc w:val="right"/>
        <w:rPr>
          <w:szCs w:val="22"/>
        </w:rPr>
      </w:pPr>
    </w:p>
    <w:p w14:paraId="464E9C91" w14:textId="77777777" w:rsidR="00137221" w:rsidRPr="002512BE" w:rsidRDefault="00137221" w:rsidP="00137221">
      <w:pPr>
        <w:spacing w:line="240" w:lineRule="auto"/>
        <w:rPr>
          <w:szCs w:val="22"/>
        </w:rPr>
      </w:pPr>
    </w:p>
    <w:p w14:paraId="50D940F7" w14:textId="77777777" w:rsidR="00137221" w:rsidRPr="002512BE" w:rsidRDefault="00137221" w:rsidP="00137221">
      <w:pPr>
        <w:spacing w:line="240" w:lineRule="auto"/>
        <w:rPr>
          <w:szCs w:val="22"/>
        </w:rPr>
      </w:pPr>
    </w:p>
    <w:p w14:paraId="15687F66" w14:textId="77777777" w:rsidR="00137221" w:rsidRDefault="00137221" w:rsidP="00137221">
      <w:pPr>
        <w:tabs>
          <w:tab w:val="left" w:pos="3720"/>
        </w:tabs>
      </w:pPr>
      <w:r>
        <w:tab/>
      </w:r>
    </w:p>
    <w:p w14:paraId="3BE0A3C3" w14:textId="52DFB8D4" w:rsidR="00137221" w:rsidRDefault="00137221">
      <w:pPr>
        <w:spacing w:line="240" w:lineRule="auto"/>
        <w:jc w:val="left"/>
      </w:pPr>
    </w:p>
    <w:p w14:paraId="6BC26E29" w14:textId="762D30F2" w:rsidR="00137221" w:rsidRDefault="00137221">
      <w:pPr>
        <w:spacing w:line="240" w:lineRule="auto"/>
        <w:jc w:val="left"/>
      </w:pPr>
    </w:p>
    <w:p w14:paraId="3EBBACEC" w14:textId="79ECDA42" w:rsidR="00137221" w:rsidRDefault="00137221">
      <w:pPr>
        <w:spacing w:line="240" w:lineRule="auto"/>
        <w:jc w:val="left"/>
      </w:pPr>
    </w:p>
    <w:p w14:paraId="0E7E03D3" w14:textId="77777777" w:rsidR="00137221" w:rsidRDefault="00137221">
      <w:pPr>
        <w:spacing w:line="240" w:lineRule="auto"/>
        <w:jc w:val="left"/>
      </w:pPr>
    </w:p>
    <w:sectPr w:rsidR="00137221" w:rsidSect="00D877C6">
      <w:headerReference w:type="default" r:id="rId16"/>
      <w:footerReference w:type="default" r:id="rId17"/>
      <w:pgSz w:w="11906" w:h="16838"/>
      <w:pgMar w:top="1417" w:right="1417" w:bottom="1417" w:left="1417" w:header="708" w:footer="5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DC69F7" w14:textId="77777777" w:rsidR="000C711C" w:rsidRDefault="000C711C">
      <w:r>
        <w:separator/>
      </w:r>
    </w:p>
  </w:endnote>
  <w:endnote w:type="continuationSeparator" w:id="0">
    <w:p w14:paraId="616DAF09" w14:textId="77777777" w:rsidR="000C711C" w:rsidRDefault="000C71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sz w:val="16"/>
      </w:rPr>
      <w:id w:val="688176638"/>
      <w:docPartObj>
        <w:docPartGallery w:val="Page Numbers (Bottom of Page)"/>
        <w:docPartUnique/>
      </w:docPartObj>
    </w:sdtPr>
    <w:sdtEndPr/>
    <w:sdtContent>
      <w:sdt>
        <w:sdtPr>
          <w:rPr>
            <w:rFonts w:cs="Arial"/>
            <w:sz w:val="16"/>
          </w:rPr>
          <w:id w:val="-1769616900"/>
          <w:docPartObj>
            <w:docPartGallery w:val="Page Numbers (Top of Page)"/>
            <w:docPartUnique/>
          </w:docPartObj>
        </w:sdtPr>
        <w:sdtEndPr/>
        <w:sdtContent>
          <w:p w14:paraId="58FE9805" w14:textId="67560AB4" w:rsidR="00E60A1F" w:rsidRPr="00872672" w:rsidRDefault="00E60A1F">
            <w:pPr>
              <w:pStyle w:val="Stopka"/>
              <w:jc w:val="right"/>
              <w:rPr>
                <w:rFonts w:cs="Arial"/>
                <w:sz w:val="16"/>
              </w:rPr>
            </w:pPr>
            <w:r w:rsidRPr="00872672">
              <w:rPr>
                <w:rFonts w:cs="Arial"/>
                <w:sz w:val="16"/>
              </w:rPr>
              <w:t xml:space="preserve">Strona </w:t>
            </w:r>
            <w:r w:rsidRPr="00872672">
              <w:rPr>
                <w:rFonts w:cs="Arial"/>
                <w:b/>
                <w:bCs/>
                <w:sz w:val="16"/>
              </w:rPr>
              <w:fldChar w:fldCharType="begin"/>
            </w:r>
            <w:r w:rsidRPr="00872672">
              <w:rPr>
                <w:rFonts w:cs="Arial"/>
                <w:b/>
                <w:bCs/>
                <w:sz w:val="16"/>
              </w:rPr>
              <w:instrText>PAGE</w:instrText>
            </w:r>
            <w:r w:rsidRPr="00872672">
              <w:rPr>
                <w:rFonts w:cs="Arial"/>
                <w:b/>
                <w:bCs/>
                <w:sz w:val="16"/>
              </w:rPr>
              <w:fldChar w:fldCharType="separate"/>
            </w:r>
            <w:r w:rsidR="00FB5E9E">
              <w:rPr>
                <w:rFonts w:cs="Arial"/>
                <w:b/>
                <w:bCs/>
                <w:noProof/>
                <w:sz w:val="16"/>
              </w:rPr>
              <w:t>23</w:t>
            </w:r>
            <w:r w:rsidRPr="00872672">
              <w:rPr>
                <w:rFonts w:cs="Arial"/>
                <w:b/>
                <w:bCs/>
                <w:sz w:val="16"/>
              </w:rPr>
              <w:fldChar w:fldCharType="end"/>
            </w:r>
            <w:r w:rsidRPr="00872672">
              <w:rPr>
                <w:rFonts w:cs="Arial"/>
                <w:sz w:val="16"/>
              </w:rPr>
              <w:t xml:space="preserve"> z </w:t>
            </w:r>
            <w:r w:rsidRPr="00872672">
              <w:rPr>
                <w:rFonts w:cs="Arial"/>
                <w:b/>
                <w:bCs/>
                <w:sz w:val="16"/>
              </w:rPr>
              <w:fldChar w:fldCharType="begin"/>
            </w:r>
            <w:r w:rsidRPr="00872672">
              <w:rPr>
                <w:rFonts w:cs="Arial"/>
                <w:b/>
                <w:bCs/>
                <w:sz w:val="16"/>
              </w:rPr>
              <w:instrText>NUMPAGES</w:instrText>
            </w:r>
            <w:r w:rsidRPr="00872672">
              <w:rPr>
                <w:rFonts w:cs="Arial"/>
                <w:b/>
                <w:bCs/>
                <w:sz w:val="16"/>
              </w:rPr>
              <w:fldChar w:fldCharType="separate"/>
            </w:r>
            <w:r w:rsidR="00FB5E9E">
              <w:rPr>
                <w:rFonts w:cs="Arial"/>
                <w:b/>
                <w:bCs/>
                <w:noProof/>
                <w:sz w:val="16"/>
              </w:rPr>
              <w:t>30</w:t>
            </w:r>
            <w:r w:rsidRPr="00872672">
              <w:rPr>
                <w:rFonts w:cs="Arial"/>
                <w:b/>
                <w:bCs/>
                <w:sz w:val="16"/>
              </w:rPr>
              <w:fldChar w:fldCharType="end"/>
            </w:r>
          </w:p>
        </w:sdtContent>
      </w:sdt>
    </w:sdtContent>
  </w:sdt>
  <w:p w14:paraId="3A1AE1B1" w14:textId="77777777" w:rsidR="00E60A1F" w:rsidRDefault="00E60A1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873613" w14:textId="77777777" w:rsidR="000C711C" w:rsidRDefault="000C711C">
      <w:r>
        <w:separator/>
      </w:r>
    </w:p>
  </w:footnote>
  <w:footnote w:type="continuationSeparator" w:id="0">
    <w:p w14:paraId="6A256825" w14:textId="77777777" w:rsidR="000C711C" w:rsidRDefault="000C71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647EA" w14:textId="1145AA5E" w:rsidR="00E60A1F" w:rsidRPr="00872672" w:rsidRDefault="00E60A1F" w:rsidP="00D877C6">
    <w:pPr>
      <w:tabs>
        <w:tab w:val="right" w:pos="8505"/>
      </w:tabs>
      <w:suppressAutoHyphens/>
      <w:spacing w:line="160" w:lineRule="exact"/>
      <w:rPr>
        <w:sz w:val="12"/>
      </w:rPr>
    </w:pPr>
    <w:r w:rsidRPr="00D3634C">
      <w:rPr>
        <w:sz w:val="12"/>
      </w:rPr>
      <w:t>Świadczenie usługi przewozu dwóch zestawów CNG dwoma ciągnikami siodłowymi wraz z obsługą</w:t>
    </w:r>
    <w:r>
      <w:rPr>
        <w:sz w:val="12"/>
      </w:rPr>
      <w:t xml:space="preserve">  </w:t>
    </w:r>
    <w:r w:rsidRPr="00D3634C">
      <w:rPr>
        <w:sz w:val="12"/>
      </w:rPr>
      <w:t>NP/ORLEN/25/1186/OS/EU</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0191C"/>
    <w:multiLevelType w:val="hybridMultilevel"/>
    <w:tmpl w:val="9C586632"/>
    <w:lvl w:ilvl="0" w:tplc="113EF602">
      <w:start w:val="1"/>
      <w:numFmt w:val="lowerLetter"/>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15:restartNumberingAfterBreak="0">
    <w:nsid w:val="0586154B"/>
    <w:multiLevelType w:val="hybridMultilevel"/>
    <w:tmpl w:val="3468FE10"/>
    <w:lvl w:ilvl="0" w:tplc="04150011">
      <w:start w:val="1"/>
      <w:numFmt w:val="lowerLetter"/>
      <w:lvlText w:val="%1)"/>
      <w:lvlJc w:val="left"/>
      <w:pPr>
        <w:ind w:left="1494"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6761621"/>
    <w:multiLevelType w:val="hybridMultilevel"/>
    <w:tmpl w:val="D922A72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786674EA">
      <w:start w:val="1"/>
      <w:numFmt w:val="lowerLetter"/>
      <w:lvlText w:val="%5)"/>
      <w:lvlJc w:val="left"/>
      <w:pPr>
        <w:ind w:left="3600" w:hanging="360"/>
      </w:pPr>
      <w:rPr>
        <w:rFonts w:ascii="Arial" w:hAnsi="Arial" w:cs="Arial" w:hint="default"/>
        <w:color w:val="auto"/>
      </w:r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2936A0"/>
    <w:multiLevelType w:val="hybridMultilevel"/>
    <w:tmpl w:val="0E10F02C"/>
    <w:lvl w:ilvl="0" w:tplc="0415001B">
      <w:start w:val="1"/>
      <w:numFmt w:val="lowerRoman"/>
      <w:pStyle w:val="Stylkropka"/>
      <w:lvlText w:val="%1."/>
      <w:lvlJc w:val="right"/>
      <w:pPr>
        <w:ind w:left="1800" w:hanging="360"/>
      </w:pPr>
      <w:rPr>
        <w:rFont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 w15:restartNumberingAfterBreak="0">
    <w:nsid w:val="08FD6FFF"/>
    <w:multiLevelType w:val="hybridMultilevel"/>
    <w:tmpl w:val="D62876E2"/>
    <w:lvl w:ilvl="0" w:tplc="2C00783C">
      <w:start w:val="1"/>
      <w:numFmt w:val="lowerLetter"/>
      <w:lvlText w:val="%1)"/>
      <w:lvlJc w:val="left"/>
      <w:pPr>
        <w:ind w:left="360" w:hanging="360"/>
      </w:pPr>
      <w:rPr>
        <w:rFonts w:ascii="Arial" w:eastAsia="Times New Roman" w:hAnsi="Arial" w:cs="Arial"/>
      </w:rPr>
    </w:lvl>
    <w:lvl w:ilvl="1" w:tplc="15CEF2F2">
      <w:start w:val="1"/>
      <w:numFmt w:val="decimal"/>
      <w:lvlText w:val="%2."/>
      <w:lvlJc w:val="left"/>
      <w:pPr>
        <w:ind w:left="1080" w:hanging="360"/>
      </w:pPr>
      <w:rPr>
        <w:rFonts w:hint="default"/>
      </w:rPr>
    </w:lvl>
    <w:lvl w:ilvl="2" w:tplc="59C2E6AE">
      <w:start w:val="1"/>
      <w:numFmt w:val="upperRoman"/>
      <w:lvlText w:val="%3."/>
      <w:lvlJc w:val="left"/>
      <w:pPr>
        <w:ind w:left="2340" w:hanging="720"/>
      </w:pPr>
      <w:rPr>
        <w:rFonts w:hint="default"/>
      </w:r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E7667D6"/>
    <w:multiLevelType w:val="hybridMultilevel"/>
    <w:tmpl w:val="74F8A772"/>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 w15:restartNumberingAfterBreak="0">
    <w:nsid w:val="145F40E7"/>
    <w:multiLevelType w:val="hybridMultilevel"/>
    <w:tmpl w:val="1BECB07E"/>
    <w:lvl w:ilvl="0" w:tplc="0415001B">
      <w:start w:val="1"/>
      <w:numFmt w:val="lowerRoman"/>
      <w:lvlText w:val="%1."/>
      <w:lvlJc w:val="righ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7" w15:restartNumberingAfterBreak="0">
    <w:nsid w:val="187D3B68"/>
    <w:multiLevelType w:val="hybridMultilevel"/>
    <w:tmpl w:val="67127FC6"/>
    <w:lvl w:ilvl="0" w:tplc="8FB0EB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D0B705F"/>
    <w:multiLevelType w:val="hybridMultilevel"/>
    <w:tmpl w:val="DA7C4EEE"/>
    <w:lvl w:ilvl="0" w:tplc="928C6710">
      <w:start w:val="1"/>
      <w:numFmt w:val="lowerLetter"/>
      <w:lvlText w:val="%1)"/>
      <w:lvlJc w:val="left"/>
      <w:pPr>
        <w:ind w:left="1429" w:hanging="360"/>
      </w:pPr>
      <w:rPr>
        <w:color w:val="auto"/>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 w15:restartNumberingAfterBreak="0">
    <w:nsid w:val="1E345BE9"/>
    <w:multiLevelType w:val="hybridMultilevel"/>
    <w:tmpl w:val="DA7C4EEE"/>
    <w:lvl w:ilvl="0" w:tplc="928C6710">
      <w:start w:val="1"/>
      <w:numFmt w:val="lowerLetter"/>
      <w:lvlText w:val="%1)"/>
      <w:lvlJc w:val="left"/>
      <w:pPr>
        <w:ind w:left="1429" w:hanging="360"/>
      </w:pPr>
      <w:rPr>
        <w:color w:val="auto"/>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0" w15:restartNumberingAfterBreak="0">
    <w:nsid w:val="1E5723EB"/>
    <w:multiLevelType w:val="hybridMultilevel"/>
    <w:tmpl w:val="F9DE4DE0"/>
    <w:lvl w:ilvl="0" w:tplc="1C16BF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4A21B10"/>
    <w:multiLevelType w:val="multilevel"/>
    <w:tmpl w:val="9BD02AF8"/>
    <w:lvl w:ilvl="0">
      <w:start w:val="1"/>
      <w:numFmt w:val="decimal"/>
      <w:lvlText w:val="%1."/>
      <w:lvlJc w:val="left"/>
      <w:pPr>
        <w:ind w:left="360" w:hanging="360"/>
      </w:pPr>
      <w:rPr>
        <w:rFonts w:hint="default"/>
        <w:b/>
        <w:color w:val="FFFFFF"/>
      </w:rPr>
    </w:lvl>
    <w:lvl w:ilvl="1">
      <w:start w:val="1"/>
      <w:numFmt w:val="decimal"/>
      <w:lvlText w:val="%1.%2."/>
      <w:lvlJc w:val="center"/>
      <w:pPr>
        <w:ind w:left="708" w:hanging="424"/>
      </w:pPr>
      <w:rPr>
        <w:rFonts w:hint="default"/>
        <w:b w:val="0"/>
        <w:i w:val="0"/>
        <w:color w:val="auto"/>
        <w:sz w:val="20"/>
      </w:rPr>
    </w:lvl>
    <w:lvl w:ilvl="2">
      <w:start w:val="1"/>
      <w:numFmt w:val="decimal"/>
      <w:lvlText w:val="%1.%2.%3."/>
      <w:lvlJc w:val="left"/>
      <w:pPr>
        <w:ind w:left="1934" w:hanging="1224"/>
      </w:pPr>
      <w:rPr>
        <w:rFonts w:ascii="Arial" w:hAnsi="Arial" w:cs="Arial" w:hint="default"/>
        <w:sz w:val="20"/>
        <w:szCs w:val="20"/>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7154F"/>
    <w:multiLevelType w:val="hybridMultilevel"/>
    <w:tmpl w:val="4BAC9BE6"/>
    <w:lvl w:ilvl="0" w:tplc="737834A0">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3" w15:restartNumberingAfterBreak="0">
    <w:nsid w:val="2C9F78F9"/>
    <w:multiLevelType w:val="hybridMultilevel"/>
    <w:tmpl w:val="9AF08C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FE10AFD"/>
    <w:multiLevelType w:val="hybridMultilevel"/>
    <w:tmpl w:val="E8DC03A6"/>
    <w:lvl w:ilvl="0" w:tplc="B11E44A8">
      <w:start w:val="1"/>
      <w:numFmt w:val="decimal"/>
      <w:lvlText w:val="%1."/>
      <w:lvlJc w:val="left"/>
      <w:pPr>
        <w:ind w:left="345" w:hanging="360"/>
      </w:pPr>
    </w:lvl>
    <w:lvl w:ilvl="1" w:tplc="04150019">
      <w:start w:val="1"/>
      <w:numFmt w:val="lowerLetter"/>
      <w:lvlText w:val="%2."/>
      <w:lvlJc w:val="left"/>
      <w:pPr>
        <w:ind w:left="1065" w:hanging="360"/>
      </w:pPr>
    </w:lvl>
    <w:lvl w:ilvl="2" w:tplc="D2C214A6">
      <w:start w:val="1"/>
      <w:numFmt w:val="lowerRoman"/>
      <w:lvlText w:val="%3."/>
      <w:lvlJc w:val="right"/>
      <w:pPr>
        <w:ind w:left="1785" w:hanging="180"/>
      </w:pPr>
      <w:rPr>
        <w:rFonts w:ascii="Arial" w:hAnsi="Arial" w:cs="Arial" w:hint="default"/>
      </w:rPr>
    </w:lvl>
    <w:lvl w:ilvl="3" w:tplc="3F0AEEE8">
      <w:start w:val="1"/>
      <w:numFmt w:val="decimal"/>
      <w:lvlText w:val="%4."/>
      <w:lvlJc w:val="left"/>
      <w:pPr>
        <w:ind w:left="2505" w:hanging="360"/>
      </w:pPr>
      <w:rPr>
        <w:sz w:val="20"/>
        <w:szCs w:val="20"/>
      </w:rPr>
    </w:lvl>
    <w:lvl w:ilvl="4" w:tplc="04150019">
      <w:start w:val="1"/>
      <w:numFmt w:val="lowerLetter"/>
      <w:lvlText w:val="%5."/>
      <w:lvlJc w:val="left"/>
      <w:pPr>
        <w:ind w:left="3225" w:hanging="360"/>
      </w:pPr>
    </w:lvl>
    <w:lvl w:ilvl="5" w:tplc="0415001B">
      <w:start w:val="1"/>
      <w:numFmt w:val="lowerRoman"/>
      <w:lvlText w:val="%6."/>
      <w:lvlJc w:val="right"/>
      <w:pPr>
        <w:ind w:left="3945" w:hanging="180"/>
      </w:pPr>
    </w:lvl>
    <w:lvl w:ilvl="6" w:tplc="0415000F">
      <w:start w:val="1"/>
      <w:numFmt w:val="decimal"/>
      <w:lvlText w:val="%7."/>
      <w:lvlJc w:val="left"/>
      <w:pPr>
        <w:ind w:left="4665" w:hanging="360"/>
      </w:pPr>
    </w:lvl>
    <w:lvl w:ilvl="7" w:tplc="04150019">
      <w:start w:val="1"/>
      <w:numFmt w:val="lowerLetter"/>
      <w:lvlText w:val="%8."/>
      <w:lvlJc w:val="left"/>
      <w:pPr>
        <w:ind w:left="5385" w:hanging="360"/>
      </w:pPr>
    </w:lvl>
    <w:lvl w:ilvl="8" w:tplc="0415001B">
      <w:start w:val="1"/>
      <w:numFmt w:val="lowerRoman"/>
      <w:lvlText w:val="%9."/>
      <w:lvlJc w:val="right"/>
      <w:pPr>
        <w:ind w:left="6105" w:hanging="180"/>
      </w:pPr>
    </w:lvl>
  </w:abstractNum>
  <w:abstractNum w:abstractNumId="15" w15:restartNumberingAfterBreak="0">
    <w:nsid w:val="33AC09D4"/>
    <w:multiLevelType w:val="hybridMultilevel"/>
    <w:tmpl w:val="81C0186A"/>
    <w:lvl w:ilvl="0" w:tplc="3FF87F4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394F4511"/>
    <w:multiLevelType w:val="hybridMultilevel"/>
    <w:tmpl w:val="D11A61C4"/>
    <w:lvl w:ilvl="0" w:tplc="0415001B">
      <w:start w:val="1"/>
      <w:numFmt w:val="lowerRoman"/>
      <w:lvlText w:val="%1."/>
      <w:lvlJc w:val="righ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7" w15:restartNumberingAfterBreak="0">
    <w:nsid w:val="3A342442"/>
    <w:multiLevelType w:val="hybridMultilevel"/>
    <w:tmpl w:val="AB1614BC"/>
    <w:lvl w:ilvl="0" w:tplc="DF8CA888">
      <w:start w:val="1"/>
      <w:numFmt w:val="decimal"/>
      <w:pStyle w:val="Styl1formularz"/>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CAB3DAD"/>
    <w:multiLevelType w:val="hybridMultilevel"/>
    <w:tmpl w:val="B67EB40E"/>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15:restartNumberingAfterBreak="0">
    <w:nsid w:val="3EF278B8"/>
    <w:multiLevelType w:val="multilevel"/>
    <w:tmpl w:val="E4B45A20"/>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83B47C2"/>
    <w:multiLevelType w:val="hybridMultilevel"/>
    <w:tmpl w:val="E5C664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8D547F3"/>
    <w:multiLevelType w:val="multilevel"/>
    <w:tmpl w:val="F6DA8BBC"/>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C8416B1"/>
    <w:multiLevelType w:val="hybridMultilevel"/>
    <w:tmpl w:val="5BCE5F34"/>
    <w:lvl w:ilvl="0" w:tplc="118A52A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3" w15:restartNumberingAfterBreak="0">
    <w:nsid w:val="503B1B7E"/>
    <w:multiLevelType w:val="hybridMultilevel"/>
    <w:tmpl w:val="E08AA6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55314AC"/>
    <w:multiLevelType w:val="multilevel"/>
    <w:tmpl w:val="00C60F34"/>
    <w:lvl w:ilvl="0">
      <w:start w:val="1"/>
      <w:numFmt w:val="decimal"/>
      <w:pStyle w:val="Styl1"/>
      <w:lvlText w:val="%1."/>
      <w:lvlJc w:val="left"/>
      <w:pPr>
        <w:ind w:left="360" w:hanging="360"/>
      </w:pPr>
      <w:rPr>
        <w:rFonts w:ascii="Arial" w:hAnsi="Arial" w:cs="Arial" w:hint="default"/>
      </w:rPr>
    </w:lvl>
    <w:lvl w:ilvl="1">
      <w:start w:val="1"/>
      <w:numFmt w:val="decimal"/>
      <w:pStyle w:val="Styl11"/>
      <w:lvlText w:val="%1.%2."/>
      <w:lvlJc w:val="left"/>
      <w:pPr>
        <w:ind w:left="574" w:hanging="432"/>
      </w:pPr>
      <w:rPr>
        <w:b w:val="0"/>
        <w:i w:val="0"/>
        <w:color w:val="auto"/>
      </w:rPr>
    </w:lvl>
    <w:lvl w:ilvl="2">
      <w:start w:val="1"/>
      <w:numFmt w:val="decimal"/>
      <w:pStyle w:val="Styl111"/>
      <w:lvlText w:val="%1.%2.%3."/>
      <w:lvlJc w:val="left"/>
      <w:pPr>
        <w:ind w:left="1224" w:hanging="504"/>
      </w:pPr>
      <w:rPr>
        <w:b w:val="0"/>
      </w:rPr>
    </w:lvl>
    <w:lvl w:ilvl="3">
      <w:start w:val="1"/>
      <w:numFmt w:val="decimal"/>
      <w:pStyle w:val="Styl1111"/>
      <w:lvlText w:val="%1.%2.%3.%4."/>
      <w:lvlJc w:val="left"/>
      <w:pPr>
        <w:ind w:left="2349"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6E12C0D"/>
    <w:multiLevelType w:val="multilevel"/>
    <w:tmpl w:val="9BD02AF8"/>
    <w:lvl w:ilvl="0">
      <w:start w:val="1"/>
      <w:numFmt w:val="decimal"/>
      <w:lvlText w:val="%1."/>
      <w:lvlJc w:val="left"/>
      <w:pPr>
        <w:ind w:left="360" w:hanging="360"/>
      </w:pPr>
      <w:rPr>
        <w:rFonts w:hint="default"/>
        <w:b/>
        <w:color w:val="FFFFFF"/>
      </w:rPr>
    </w:lvl>
    <w:lvl w:ilvl="1">
      <w:start w:val="1"/>
      <w:numFmt w:val="decimal"/>
      <w:lvlText w:val="%1.%2."/>
      <w:lvlJc w:val="center"/>
      <w:pPr>
        <w:ind w:left="708" w:hanging="424"/>
      </w:pPr>
      <w:rPr>
        <w:rFonts w:hint="default"/>
        <w:b w:val="0"/>
        <w:i w:val="0"/>
        <w:color w:val="auto"/>
        <w:sz w:val="20"/>
      </w:rPr>
    </w:lvl>
    <w:lvl w:ilvl="2">
      <w:start w:val="1"/>
      <w:numFmt w:val="decimal"/>
      <w:lvlText w:val="%1.%2.%3."/>
      <w:lvlJc w:val="left"/>
      <w:pPr>
        <w:ind w:left="1934" w:hanging="1224"/>
      </w:pPr>
      <w:rPr>
        <w:rFonts w:ascii="Arial" w:hAnsi="Arial" w:cs="Arial" w:hint="default"/>
        <w:sz w:val="20"/>
        <w:szCs w:val="20"/>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74C3828"/>
    <w:multiLevelType w:val="hybridMultilevel"/>
    <w:tmpl w:val="3FB8F3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A7F7673"/>
    <w:multiLevelType w:val="hybridMultilevel"/>
    <w:tmpl w:val="C7C2E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C736F60"/>
    <w:multiLevelType w:val="hybridMultilevel"/>
    <w:tmpl w:val="1E948EA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3463AFA"/>
    <w:multiLevelType w:val="hybridMultilevel"/>
    <w:tmpl w:val="426EC774"/>
    <w:lvl w:ilvl="0" w:tplc="17E6364A">
      <w:start w:val="1"/>
      <w:numFmt w:val="decimal"/>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30" w15:restartNumberingAfterBreak="0">
    <w:nsid w:val="6566517C"/>
    <w:multiLevelType w:val="hybridMultilevel"/>
    <w:tmpl w:val="D4265F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73F3C29"/>
    <w:multiLevelType w:val="hybridMultilevel"/>
    <w:tmpl w:val="49887D06"/>
    <w:lvl w:ilvl="0" w:tplc="B748C5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9291831"/>
    <w:multiLevelType w:val="hybridMultilevel"/>
    <w:tmpl w:val="AFDC2CFC"/>
    <w:lvl w:ilvl="0" w:tplc="2DB0FE38">
      <w:start w:val="1"/>
      <w:numFmt w:val="bullet"/>
      <w:pStyle w:val="Stylstrzaka"/>
      <w:lvlText w:val=""/>
      <w:lvlJc w:val="left"/>
      <w:pPr>
        <w:ind w:left="2520" w:hanging="360"/>
      </w:pPr>
      <w:rPr>
        <w:rFonts w:ascii="Wingdings" w:hAnsi="Wingdings"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33" w15:restartNumberingAfterBreak="0">
    <w:nsid w:val="6FF43602"/>
    <w:multiLevelType w:val="hybridMultilevel"/>
    <w:tmpl w:val="E908853A"/>
    <w:lvl w:ilvl="0" w:tplc="0415001B">
      <w:start w:val="1"/>
      <w:numFmt w:val="lowerRoman"/>
      <w:lvlText w:val="%1."/>
      <w:lvlJc w:val="right"/>
      <w:pPr>
        <w:ind w:left="1571" w:hanging="360"/>
      </w:pPr>
      <w:rPr>
        <w:rFont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4" w15:restartNumberingAfterBreak="0">
    <w:nsid w:val="72A56724"/>
    <w:multiLevelType w:val="hybridMultilevel"/>
    <w:tmpl w:val="4A5072F2"/>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5" w15:restartNumberingAfterBreak="0">
    <w:nsid w:val="72D35912"/>
    <w:multiLevelType w:val="hybridMultilevel"/>
    <w:tmpl w:val="80B8B096"/>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36" w15:restartNumberingAfterBreak="0">
    <w:nsid w:val="76FA1EB3"/>
    <w:multiLevelType w:val="hybridMultilevel"/>
    <w:tmpl w:val="DB0630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9352A7D"/>
    <w:multiLevelType w:val="hybridMultilevel"/>
    <w:tmpl w:val="33FA6D14"/>
    <w:lvl w:ilvl="0" w:tplc="F1DAC908">
      <w:start w:val="1"/>
      <w:numFmt w:val="lowerLetter"/>
      <w:pStyle w:val="Styla"/>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7B0429CE"/>
    <w:multiLevelType w:val="multilevel"/>
    <w:tmpl w:val="B6E0408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num w:numId="1">
    <w:abstractNumId w:val="38"/>
  </w:num>
  <w:num w:numId="2">
    <w:abstractNumId w:val="11"/>
  </w:num>
  <w:num w:numId="3">
    <w:abstractNumId w:val="4"/>
  </w:num>
  <w:num w:numId="4">
    <w:abstractNumId w:val="18"/>
  </w:num>
  <w:num w:numId="5">
    <w:abstractNumId w:val="19"/>
  </w:num>
  <w:num w:numId="6">
    <w:abstractNumId w:val="21"/>
  </w:num>
  <w:num w:numId="7">
    <w:abstractNumId w:val="2"/>
  </w:num>
  <w:num w:numId="8">
    <w:abstractNumId w:val="30"/>
  </w:num>
  <w:num w:numId="9">
    <w:abstractNumId w:val="10"/>
  </w:num>
  <w:num w:numId="10">
    <w:abstractNumId w:val="9"/>
  </w:num>
  <w:num w:numId="11">
    <w:abstractNumId w:val="27"/>
  </w:num>
  <w:num w:numId="12">
    <w:abstractNumId w:val="31"/>
  </w:num>
  <w:num w:numId="13">
    <w:abstractNumId w:val="24"/>
  </w:num>
  <w:num w:numId="14">
    <w:abstractNumId w:val="37"/>
  </w:num>
  <w:num w:numId="15">
    <w:abstractNumId w:val="3"/>
  </w:num>
  <w:num w:numId="16">
    <w:abstractNumId w:val="32"/>
  </w:num>
  <w:num w:numId="17">
    <w:abstractNumId w:val="1"/>
  </w:num>
  <w:num w:numId="18">
    <w:abstractNumId w:val="17"/>
  </w:num>
  <w:num w:numId="19">
    <w:abstractNumId w:val="1"/>
    <w:lvlOverride w:ilvl="0">
      <w:startOverride w:val="1"/>
    </w:lvlOverride>
  </w:num>
  <w:num w:numId="20">
    <w:abstractNumId w:val="1"/>
    <w:lvlOverride w:ilvl="0">
      <w:startOverride w:val="1"/>
    </w:lvlOverride>
  </w:num>
  <w:num w:numId="21">
    <w:abstractNumId w:val="1"/>
    <w:lvlOverride w:ilvl="0">
      <w:startOverride w:val="1"/>
    </w:lvlOverride>
  </w:num>
  <w:num w:numId="22">
    <w:abstractNumId w:val="1"/>
    <w:lvlOverride w:ilvl="0">
      <w:startOverride w:val="1"/>
    </w:lvlOverride>
  </w:num>
  <w:num w:numId="23">
    <w:abstractNumId w:val="0"/>
    <w:lvlOverride w:ilvl="0">
      <w:startOverride w:val="1"/>
    </w:lvlOverride>
  </w:num>
  <w:num w:numId="24">
    <w:abstractNumId w:val="12"/>
  </w:num>
  <w:num w:numId="25">
    <w:abstractNumId w:val="33"/>
  </w:num>
  <w:num w:numId="26">
    <w:abstractNumId w:val="6"/>
  </w:num>
  <w:num w:numId="27">
    <w:abstractNumId w:val="16"/>
  </w:num>
  <w:num w:numId="28">
    <w:abstractNumId w:val="23"/>
  </w:num>
  <w:num w:numId="29">
    <w:abstractNumId w:val="13"/>
  </w:num>
  <w:num w:numId="30">
    <w:abstractNumId w:val="35"/>
  </w:num>
  <w:num w:numId="31">
    <w:abstractNumId w:val="34"/>
  </w:num>
  <w:num w:numId="32">
    <w:abstractNumId w:val="7"/>
  </w:num>
  <w:num w:numId="33">
    <w:abstractNumId w:val="15"/>
  </w:num>
  <w:num w:numId="34">
    <w:abstractNumId w:val="0"/>
  </w:num>
  <w:num w:numId="35">
    <w:abstractNumId w:val="28"/>
  </w:num>
  <w:num w:numId="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4"/>
  </w:num>
  <w:num w:numId="40">
    <w:abstractNumId w:val="25"/>
  </w:num>
  <w:num w:numId="41">
    <w:abstractNumId w:val="22"/>
  </w:num>
  <w:num w:numId="42">
    <w:abstractNumId w:val="8"/>
  </w:num>
  <w:num w:numId="43">
    <w:abstractNumId w:val="20"/>
  </w:num>
  <w:num w:numId="44">
    <w:abstractNumId w:val="1"/>
    <w:lvlOverride w:ilvl="0">
      <w:startOverride w:val="1"/>
    </w:lvlOverride>
  </w:num>
  <w:num w:numId="45">
    <w:abstractNumId w:val="1"/>
    <w:lvlOverride w:ilvl="0">
      <w:startOverride w:val="1"/>
    </w:lvlOverride>
  </w:num>
  <w:num w:numId="46">
    <w:abstractNumId w:val="36"/>
  </w:num>
  <w:num w:numId="47">
    <w:abstractNumId w:val="26"/>
  </w:num>
  <w:num w:numId="48">
    <w:abstractNumId w:val="5"/>
  </w:num>
  <w:numIdMacAtCleanup w:val="3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itwińczuk Mateusz">
    <w15:presenceInfo w15:providerId="None" w15:userId="Litwińczuk Mateus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formatting="1" w:enforcement="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6D6"/>
    <w:rsid w:val="00000287"/>
    <w:rsid w:val="000007E3"/>
    <w:rsid w:val="00001B9A"/>
    <w:rsid w:val="00004B11"/>
    <w:rsid w:val="00011FC0"/>
    <w:rsid w:val="00016DD7"/>
    <w:rsid w:val="000225F7"/>
    <w:rsid w:val="00024228"/>
    <w:rsid w:val="00025E8A"/>
    <w:rsid w:val="00027430"/>
    <w:rsid w:val="00033372"/>
    <w:rsid w:val="000340B4"/>
    <w:rsid w:val="000350B2"/>
    <w:rsid w:val="00035102"/>
    <w:rsid w:val="00037F22"/>
    <w:rsid w:val="00041308"/>
    <w:rsid w:val="00045A69"/>
    <w:rsid w:val="000464CE"/>
    <w:rsid w:val="00051370"/>
    <w:rsid w:val="00053243"/>
    <w:rsid w:val="00055E41"/>
    <w:rsid w:val="0005621F"/>
    <w:rsid w:val="000603F3"/>
    <w:rsid w:val="00060A4B"/>
    <w:rsid w:val="000631DC"/>
    <w:rsid w:val="00064A4B"/>
    <w:rsid w:val="00067A0C"/>
    <w:rsid w:val="00077A3C"/>
    <w:rsid w:val="00083756"/>
    <w:rsid w:val="000851FF"/>
    <w:rsid w:val="00085E9D"/>
    <w:rsid w:val="00087C7C"/>
    <w:rsid w:val="00090716"/>
    <w:rsid w:val="00091A5E"/>
    <w:rsid w:val="000935C1"/>
    <w:rsid w:val="00093ECC"/>
    <w:rsid w:val="00094C5F"/>
    <w:rsid w:val="000977C1"/>
    <w:rsid w:val="000A36B9"/>
    <w:rsid w:val="000B07ED"/>
    <w:rsid w:val="000B11AD"/>
    <w:rsid w:val="000B5DCA"/>
    <w:rsid w:val="000B6E97"/>
    <w:rsid w:val="000C6FF8"/>
    <w:rsid w:val="000C711C"/>
    <w:rsid w:val="000D0BE0"/>
    <w:rsid w:val="000D2460"/>
    <w:rsid w:val="000D3A5F"/>
    <w:rsid w:val="000D4BEE"/>
    <w:rsid w:val="000D6C85"/>
    <w:rsid w:val="000D6ED7"/>
    <w:rsid w:val="000E04AA"/>
    <w:rsid w:val="000E270B"/>
    <w:rsid w:val="000E2882"/>
    <w:rsid w:val="000E63AD"/>
    <w:rsid w:val="000F229E"/>
    <w:rsid w:val="000F2347"/>
    <w:rsid w:val="000F2FE6"/>
    <w:rsid w:val="000F5209"/>
    <w:rsid w:val="000F74A6"/>
    <w:rsid w:val="00101D40"/>
    <w:rsid w:val="0010449D"/>
    <w:rsid w:val="001046F8"/>
    <w:rsid w:val="0010687E"/>
    <w:rsid w:val="00114479"/>
    <w:rsid w:val="001173AC"/>
    <w:rsid w:val="001222CB"/>
    <w:rsid w:val="00124264"/>
    <w:rsid w:val="0012516E"/>
    <w:rsid w:val="00125875"/>
    <w:rsid w:val="00125A64"/>
    <w:rsid w:val="00126285"/>
    <w:rsid w:val="00126902"/>
    <w:rsid w:val="00130F50"/>
    <w:rsid w:val="00135301"/>
    <w:rsid w:val="00137221"/>
    <w:rsid w:val="00137C87"/>
    <w:rsid w:val="00140FE9"/>
    <w:rsid w:val="0014119B"/>
    <w:rsid w:val="001414BF"/>
    <w:rsid w:val="00151B19"/>
    <w:rsid w:val="00152187"/>
    <w:rsid w:val="00154F87"/>
    <w:rsid w:val="0015557A"/>
    <w:rsid w:val="00155A9A"/>
    <w:rsid w:val="00155D32"/>
    <w:rsid w:val="00156FDE"/>
    <w:rsid w:val="001571FB"/>
    <w:rsid w:val="00161116"/>
    <w:rsid w:val="00162E24"/>
    <w:rsid w:val="00163B95"/>
    <w:rsid w:val="00164C33"/>
    <w:rsid w:val="001650ED"/>
    <w:rsid w:val="00165445"/>
    <w:rsid w:val="00165AEC"/>
    <w:rsid w:val="001676E1"/>
    <w:rsid w:val="0017112A"/>
    <w:rsid w:val="00177A06"/>
    <w:rsid w:val="0018265F"/>
    <w:rsid w:val="00186A75"/>
    <w:rsid w:val="001919DB"/>
    <w:rsid w:val="001948F4"/>
    <w:rsid w:val="001965B4"/>
    <w:rsid w:val="0019755C"/>
    <w:rsid w:val="00197E5E"/>
    <w:rsid w:val="001A568C"/>
    <w:rsid w:val="001A57EE"/>
    <w:rsid w:val="001B048D"/>
    <w:rsid w:val="001B5165"/>
    <w:rsid w:val="001C0A88"/>
    <w:rsid w:val="001C4CFE"/>
    <w:rsid w:val="001D6979"/>
    <w:rsid w:val="001E0317"/>
    <w:rsid w:val="001E1AB7"/>
    <w:rsid w:val="001E2DB0"/>
    <w:rsid w:val="001E6E20"/>
    <w:rsid w:val="001E6FE6"/>
    <w:rsid w:val="001F180B"/>
    <w:rsid w:val="001F4019"/>
    <w:rsid w:val="001F44C1"/>
    <w:rsid w:val="001F6240"/>
    <w:rsid w:val="001F6678"/>
    <w:rsid w:val="001F74AF"/>
    <w:rsid w:val="00204D3A"/>
    <w:rsid w:val="00210076"/>
    <w:rsid w:val="00210F36"/>
    <w:rsid w:val="00212856"/>
    <w:rsid w:val="00212C9D"/>
    <w:rsid w:val="00213DF8"/>
    <w:rsid w:val="00214A89"/>
    <w:rsid w:val="00222C9C"/>
    <w:rsid w:val="0022385A"/>
    <w:rsid w:val="00224893"/>
    <w:rsid w:val="00224D60"/>
    <w:rsid w:val="00225295"/>
    <w:rsid w:val="00226164"/>
    <w:rsid w:val="00233581"/>
    <w:rsid w:val="00235187"/>
    <w:rsid w:val="00241B2D"/>
    <w:rsid w:val="00241CEC"/>
    <w:rsid w:val="00241D34"/>
    <w:rsid w:val="00244734"/>
    <w:rsid w:val="00246DCB"/>
    <w:rsid w:val="00250971"/>
    <w:rsid w:val="002540A2"/>
    <w:rsid w:val="00255F5A"/>
    <w:rsid w:val="0025777F"/>
    <w:rsid w:val="002627D7"/>
    <w:rsid w:val="00262F4E"/>
    <w:rsid w:val="002635ED"/>
    <w:rsid w:val="002660AB"/>
    <w:rsid w:val="00270354"/>
    <w:rsid w:val="00270605"/>
    <w:rsid w:val="00275234"/>
    <w:rsid w:val="002844DA"/>
    <w:rsid w:val="00286BA0"/>
    <w:rsid w:val="0028746B"/>
    <w:rsid w:val="00290164"/>
    <w:rsid w:val="00295256"/>
    <w:rsid w:val="00296204"/>
    <w:rsid w:val="002A0400"/>
    <w:rsid w:val="002A1FB8"/>
    <w:rsid w:val="002A6446"/>
    <w:rsid w:val="002A65C8"/>
    <w:rsid w:val="002B03ED"/>
    <w:rsid w:val="002B158E"/>
    <w:rsid w:val="002B15DB"/>
    <w:rsid w:val="002B1AC9"/>
    <w:rsid w:val="002B1E17"/>
    <w:rsid w:val="002B2744"/>
    <w:rsid w:val="002B4BA6"/>
    <w:rsid w:val="002B772B"/>
    <w:rsid w:val="002C45A1"/>
    <w:rsid w:val="002C4D86"/>
    <w:rsid w:val="002C4E02"/>
    <w:rsid w:val="002D14ED"/>
    <w:rsid w:val="002D1CD7"/>
    <w:rsid w:val="002D70D6"/>
    <w:rsid w:val="002E10DC"/>
    <w:rsid w:val="002E3B90"/>
    <w:rsid w:val="002E4891"/>
    <w:rsid w:val="002F5A1C"/>
    <w:rsid w:val="00301CDE"/>
    <w:rsid w:val="003045B8"/>
    <w:rsid w:val="00310CD0"/>
    <w:rsid w:val="00312656"/>
    <w:rsid w:val="00312BF6"/>
    <w:rsid w:val="0031762B"/>
    <w:rsid w:val="00320B1C"/>
    <w:rsid w:val="00322CEC"/>
    <w:rsid w:val="00322FB1"/>
    <w:rsid w:val="003237ED"/>
    <w:rsid w:val="00326502"/>
    <w:rsid w:val="00331AEA"/>
    <w:rsid w:val="00331CEE"/>
    <w:rsid w:val="00336512"/>
    <w:rsid w:val="00337A10"/>
    <w:rsid w:val="00341231"/>
    <w:rsid w:val="00351B34"/>
    <w:rsid w:val="003522E3"/>
    <w:rsid w:val="0035756B"/>
    <w:rsid w:val="00360633"/>
    <w:rsid w:val="0036194A"/>
    <w:rsid w:val="0036220B"/>
    <w:rsid w:val="00364388"/>
    <w:rsid w:val="0036488B"/>
    <w:rsid w:val="00365829"/>
    <w:rsid w:val="0037077D"/>
    <w:rsid w:val="003708F3"/>
    <w:rsid w:val="00373DAC"/>
    <w:rsid w:val="003830B8"/>
    <w:rsid w:val="003839A3"/>
    <w:rsid w:val="0038591A"/>
    <w:rsid w:val="00391950"/>
    <w:rsid w:val="00392A54"/>
    <w:rsid w:val="00396670"/>
    <w:rsid w:val="003969EB"/>
    <w:rsid w:val="003A3DA7"/>
    <w:rsid w:val="003A54BB"/>
    <w:rsid w:val="003A6159"/>
    <w:rsid w:val="003B54B5"/>
    <w:rsid w:val="003B72F1"/>
    <w:rsid w:val="003C2E88"/>
    <w:rsid w:val="003C4F15"/>
    <w:rsid w:val="003C559E"/>
    <w:rsid w:val="003C6A2E"/>
    <w:rsid w:val="003C6F35"/>
    <w:rsid w:val="003D0986"/>
    <w:rsid w:val="003D0E90"/>
    <w:rsid w:val="003D2127"/>
    <w:rsid w:val="003E4559"/>
    <w:rsid w:val="003E4722"/>
    <w:rsid w:val="003E4BEB"/>
    <w:rsid w:val="003E6BFE"/>
    <w:rsid w:val="003F0AE1"/>
    <w:rsid w:val="003F1A3C"/>
    <w:rsid w:val="003F2CD6"/>
    <w:rsid w:val="00400706"/>
    <w:rsid w:val="00402048"/>
    <w:rsid w:val="004027EF"/>
    <w:rsid w:val="004046A3"/>
    <w:rsid w:val="00404B5B"/>
    <w:rsid w:val="004113E4"/>
    <w:rsid w:val="00415BEF"/>
    <w:rsid w:val="00416556"/>
    <w:rsid w:val="004168FC"/>
    <w:rsid w:val="00416A9A"/>
    <w:rsid w:val="0042113D"/>
    <w:rsid w:val="00422792"/>
    <w:rsid w:val="004335C1"/>
    <w:rsid w:val="00434CDF"/>
    <w:rsid w:val="00436AB5"/>
    <w:rsid w:val="00441428"/>
    <w:rsid w:val="004423BA"/>
    <w:rsid w:val="00447A46"/>
    <w:rsid w:val="00451A2E"/>
    <w:rsid w:val="0045226F"/>
    <w:rsid w:val="00454B4E"/>
    <w:rsid w:val="00455E91"/>
    <w:rsid w:val="00457247"/>
    <w:rsid w:val="004624E0"/>
    <w:rsid w:val="00464903"/>
    <w:rsid w:val="00464C58"/>
    <w:rsid w:val="00465204"/>
    <w:rsid w:val="00466ABA"/>
    <w:rsid w:val="0047149C"/>
    <w:rsid w:val="00473836"/>
    <w:rsid w:val="00480892"/>
    <w:rsid w:val="00480A1E"/>
    <w:rsid w:val="0048213B"/>
    <w:rsid w:val="00482581"/>
    <w:rsid w:val="0048597A"/>
    <w:rsid w:val="004A1D68"/>
    <w:rsid w:val="004A5165"/>
    <w:rsid w:val="004C16D8"/>
    <w:rsid w:val="004C37F1"/>
    <w:rsid w:val="004C50A8"/>
    <w:rsid w:val="004C511E"/>
    <w:rsid w:val="004C5FF6"/>
    <w:rsid w:val="004C60E7"/>
    <w:rsid w:val="004D0756"/>
    <w:rsid w:val="004D2095"/>
    <w:rsid w:val="004D27F6"/>
    <w:rsid w:val="004D3DAD"/>
    <w:rsid w:val="004D3EFB"/>
    <w:rsid w:val="004D4CC4"/>
    <w:rsid w:val="004D6799"/>
    <w:rsid w:val="004E0028"/>
    <w:rsid w:val="004E49D6"/>
    <w:rsid w:val="004E76F7"/>
    <w:rsid w:val="004F01D9"/>
    <w:rsid w:val="004F2DF6"/>
    <w:rsid w:val="004F3D4A"/>
    <w:rsid w:val="004F456E"/>
    <w:rsid w:val="004F4CEF"/>
    <w:rsid w:val="004F517F"/>
    <w:rsid w:val="0050032E"/>
    <w:rsid w:val="005102A3"/>
    <w:rsid w:val="0051128D"/>
    <w:rsid w:val="00513B82"/>
    <w:rsid w:val="005141DC"/>
    <w:rsid w:val="0051451B"/>
    <w:rsid w:val="00515B52"/>
    <w:rsid w:val="005176BC"/>
    <w:rsid w:val="00517897"/>
    <w:rsid w:val="00517967"/>
    <w:rsid w:val="00520899"/>
    <w:rsid w:val="0052151D"/>
    <w:rsid w:val="00525C0E"/>
    <w:rsid w:val="005309C6"/>
    <w:rsid w:val="005334A9"/>
    <w:rsid w:val="00534A25"/>
    <w:rsid w:val="00537400"/>
    <w:rsid w:val="005376C9"/>
    <w:rsid w:val="00537E36"/>
    <w:rsid w:val="00542CED"/>
    <w:rsid w:val="0054304E"/>
    <w:rsid w:val="00543302"/>
    <w:rsid w:val="005468D0"/>
    <w:rsid w:val="00550651"/>
    <w:rsid w:val="0055589C"/>
    <w:rsid w:val="005573B6"/>
    <w:rsid w:val="00560897"/>
    <w:rsid w:val="0056169C"/>
    <w:rsid w:val="005622C7"/>
    <w:rsid w:val="005656F7"/>
    <w:rsid w:val="00566AA6"/>
    <w:rsid w:val="00573CBF"/>
    <w:rsid w:val="00580584"/>
    <w:rsid w:val="00582DC7"/>
    <w:rsid w:val="005836CF"/>
    <w:rsid w:val="005854A2"/>
    <w:rsid w:val="0058618F"/>
    <w:rsid w:val="00587480"/>
    <w:rsid w:val="00590B16"/>
    <w:rsid w:val="0059283F"/>
    <w:rsid w:val="00594DAF"/>
    <w:rsid w:val="00597893"/>
    <w:rsid w:val="00597C1B"/>
    <w:rsid w:val="005A045C"/>
    <w:rsid w:val="005A5BA4"/>
    <w:rsid w:val="005A6EDE"/>
    <w:rsid w:val="005B4898"/>
    <w:rsid w:val="005B7090"/>
    <w:rsid w:val="005C4682"/>
    <w:rsid w:val="005C694C"/>
    <w:rsid w:val="005D2AA8"/>
    <w:rsid w:val="005E00F1"/>
    <w:rsid w:val="005E1FB9"/>
    <w:rsid w:val="005E272E"/>
    <w:rsid w:val="005E3BFC"/>
    <w:rsid w:val="005E43DD"/>
    <w:rsid w:val="005E44DE"/>
    <w:rsid w:val="005F03A9"/>
    <w:rsid w:val="005F0E5C"/>
    <w:rsid w:val="005F4112"/>
    <w:rsid w:val="005F4403"/>
    <w:rsid w:val="005F5FC3"/>
    <w:rsid w:val="006003D1"/>
    <w:rsid w:val="006023E9"/>
    <w:rsid w:val="00603185"/>
    <w:rsid w:val="00604F2B"/>
    <w:rsid w:val="006107B4"/>
    <w:rsid w:val="0061218C"/>
    <w:rsid w:val="0061390E"/>
    <w:rsid w:val="00613A48"/>
    <w:rsid w:val="006155DB"/>
    <w:rsid w:val="00615F84"/>
    <w:rsid w:val="00616B12"/>
    <w:rsid w:val="00620163"/>
    <w:rsid w:val="00620902"/>
    <w:rsid w:val="006250D0"/>
    <w:rsid w:val="00626381"/>
    <w:rsid w:val="00631113"/>
    <w:rsid w:val="006406F7"/>
    <w:rsid w:val="00640FA2"/>
    <w:rsid w:val="00645E45"/>
    <w:rsid w:val="00645F06"/>
    <w:rsid w:val="00650149"/>
    <w:rsid w:val="00653BD4"/>
    <w:rsid w:val="006566F1"/>
    <w:rsid w:val="00656BB0"/>
    <w:rsid w:val="0065768D"/>
    <w:rsid w:val="00664DDE"/>
    <w:rsid w:val="0066578F"/>
    <w:rsid w:val="00665917"/>
    <w:rsid w:val="00667CAD"/>
    <w:rsid w:val="00671A1C"/>
    <w:rsid w:val="0067202D"/>
    <w:rsid w:val="00675E44"/>
    <w:rsid w:val="00677CB3"/>
    <w:rsid w:val="00681BD9"/>
    <w:rsid w:val="00684FB4"/>
    <w:rsid w:val="006853CA"/>
    <w:rsid w:val="006902BF"/>
    <w:rsid w:val="00690694"/>
    <w:rsid w:val="0069101D"/>
    <w:rsid w:val="006920B8"/>
    <w:rsid w:val="00696E9C"/>
    <w:rsid w:val="00697555"/>
    <w:rsid w:val="006A2FC0"/>
    <w:rsid w:val="006A47EB"/>
    <w:rsid w:val="006A4B48"/>
    <w:rsid w:val="006A5961"/>
    <w:rsid w:val="006A6F21"/>
    <w:rsid w:val="006B41FA"/>
    <w:rsid w:val="006B5830"/>
    <w:rsid w:val="006C29FD"/>
    <w:rsid w:val="006C68B3"/>
    <w:rsid w:val="006D05C2"/>
    <w:rsid w:val="006D1E9C"/>
    <w:rsid w:val="006D68AD"/>
    <w:rsid w:val="006D7251"/>
    <w:rsid w:val="006D727B"/>
    <w:rsid w:val="006D77E9"/>
    <w:rsid w:val="006D7F56"/>
    <w:rsid w:val="006E0CB2"/>
    <w:rsid w:val="006E4BC9"/>
    <w:rsid w:val="006E56D6"/>
    <w:rsid w:val="006E6E9C"/>
    <w:rsid w:val="006E725F"/>
    <w:rsid w:val="006E79FF"/>
    <w:rsid w:val="006F4EA6"/>
    <w:rsid w:val="006F527E"/>
    <w:rsid w:val="006F5A5D"/>
    <w:rsid w:val="006F7E4D"/>
    <w:rsid w:val="00701547"/>
    <w:rsid w:val="00702E15"/>
    <w:rsid w:val="00703D6D"/>
    <w:rsid w:val="00705EF6"/>
    <w:rsid w:val="0070672D"/>
    <w:rsid w:val="00710332"/>
    <w:rsid w:val="007114FD"/>
    <w:rsid w:val="00712DEA"/>
    <w:rsid w:val="0071587A"/>
    <w:rsid w:val="00716D94"/>
    <w:rsid w:val="00717D10"/>
    <w:rsid w:val="007204BE"/>
    <w:rsid w:val="00722BEA"/>
    <w:rsid w:val="0072558C"/>
    <w:rsid w:val="0072588B"/>
    <w:rsid w:val="0072652A"/>
    <w:rsid w:val="007279B8"/>
    <w:rsid w:val="007333AD"/>
    <w:rsid w:val="00733C76"/>
    <w:rsid w:val="007343D8"/>
    <w:rsid w:val="00735138"/>
    <w:rsid w:val="007356F1"/>
    <w:rsid w:val="00736020"/>
    <w:rsid w:val="0073613C"/>
    <w:rsid w:val="007456D4"/>
    <w:rsid w:val="00753140"/>
    <w:rsid w:val="00755A6F"/>
    <w:rsid w:val="007564C8"/>
    <w:rsid w:val="0076284C"/>
    <w:rsid w:val="00763D41"/>
    <w:rsid w:val="00764011"/>
    <w:rsid w:val="00772972"/>
    <w:rsid w:val="00774D5C"/>
    <w:rsid w:val="0077632E"/>
    <w:rsid w:val="00776EDF"/>
    <w:rsid w:val="00782DEE"/>
    <w:rsid w:val="00783935"/>
    <w:rsid w:val="00785B82"/>
    <w:rsid w:val="007868C8"/>
    <w:rsid w:val="0079180F"/>
    <w:rsid w:val="00792095"/>
    <w:rsid w:val="007940A8"/>
    <w:rsid w:val="007961CD"/>
    <w:rsid w:val="007A044A"/>
    <w:rsid w:val="007A4E67"/>
    <w:rsid w:val="007B1380"/>
    <w:rsid w:val="007B2C37"/>
    <w:rsid w:val="007B5698"/>
    <w:rsid w:val="007B6CBE"/>
    <w:rsid w:val="007C0FAA"/>
    <w:rsid w:val="007C45BA"/>
    <w:rsid w:val="007C4CC8"/>
    <w:rsid w:val="007C51E8"/>
    <w:rsid w:val="007C6DE8"/>
    <w:rsid w:val="007D2546"/>
    <w:rsid w:val="007D7BCD"/>
    <w:rsid w:val="007D7C5D"/>
    <w:rsid w:val="007E2DD0"/>
    <w:rsid w:val="007E3075"/>
    <w:rsid w:val="007E4672"/>
    <w:rsid w:val="007F6CF2"/>
    <w:rsid w:val="007F78C3"/>
    <w:rsid w:val="00800E66"/>
    <w:rsid w:val="00802090"/>
    <w:rsid w:val="00803908"/>
    <w:rsid w:val="008067B9"/>
    <w:rsid w:val="00810441"/>
    <w:rsid w:val="008113DB"/>
    <w:rsid w:val="00815516"/>
    <w:rsid w:val="00815678"/>
    <w:rsid w:val="00815CBD"/>
    <w:rsid w:val="008204FB"/>
    <w:rsid w:val="00823A2D"/>
    <w:rsid w:val="008254D3"/>
    <w:rsid w:val="00825DA8"/>
    <w:rsid w:val="00827EA6"/>
    <w:rsid w:val="008338C1"/>
    <w:rsid w:val="008351C4"/>
    <w:rsid w:val="00835CC5"/>
    <w:rsid w:val="00835CFF"/>
    <w:rsid w:val="00837BAA"/>
    <w:rsid w:val="00840C87"/>
    <w:rsid w:val="008429FA"/>
    <w:rsid w:val="00843409"/>
    <w:rsid w:val="0084403C"/>
    <w:rsid w:val="008450D3"/>
    <w:rsid w:val="00850AF4"/>
    <w:rsid w:val="00850E5B"/>
    <w:rsid w:val="0085319C"/>
    <w:rsid w:val="008575DB"/>
    <w:rsid w:val="00857A86"/>
    <w:rsid w:val="00860872"/>
    <w:rsid w:val="00861B3B"/>
    <w:rsid w:val="00864C9A"/>
    <w:rsid w:val="008721B9"/>
    <w:rsid w:val="00874243"/>
    <w:rsid w:val="00875EFE"/>
    <w:rsid w:val="00877D9C"/>
    <w:rsid w:val="00880B26"/>
    <w:rsid w:val="00881BEA"/>
    <w:rsid w:val="00881DA5"/>
    <w:rsid w:val="00882B39"/>
    <w:rsid w:val="00886DAD"/>
    <w:rsid w:val="00890E6B"/>
    <w:rsid w:val="00892855"/>
    <w:rsid w:val="008958F7"/>
    <w:rsid w:val="008A0487"/>
    <w:rsid w:val="008A3133"/>
    <w:rsid w:val="008A406C"/>
    <w:rsid w:val="008B2B4B"/>
    <w:rsid w:val="008C2353"/>
    <w:rsid w:val="008C3059"/>
    <w:rsid w:val="008C73A4"/>
    <w:rsid w:val="008D26F2"/>
    <w:rsid w:val="008D31F4"/>
    <w:rsid w:val="008D3947"/>
    <w:rsid w:val="008D4495"/>
    <w:rsid w:val="008D523A"/>
    <w:rsid w:val="008D52A0"/>
    <w:rsid w:val="008D6348"/>
    <w:rsid w:val="008E1743"/>
    <w:rsid w:val="008E2362"/>
    <w:rsid w:val="008E41FB"/>
    <w:rsid w:val="008E44CD"/>
    <w:rsid w:val="008E698B"/>
    <w:rsid w:val="008E773B"/>
    <w:rsid w:val="008F2C1D"/>
    <w:rsid w:val="008F3D9B"/>
    <w:rsid w:val="008F495F"/>
    <w:rsid w:val="008F63EC"/>
    <w:rsid w:val="008F7015"/>
    <w:rsid w:val="008F78D2"/>
    <w:rsid w:val="00901C0A"/>
    <w:rsid w:val="00906E68"/>
    <w:rsid w:val="0090723D"/>
    <w:rsid w:val="009123C8"/>
    <w:rsid w:val="0091252E"/>
    <w:rsid w:val="00913903"/>
    <w:rsid w:val="009141EF"/>
    <w:rsid w:val="0091579E"/>
    <w:rsid w:val="00920AFF"/>
    <w:rsid w:val="00922058"/>
    <w:rsid w:val="0092501D"/>
    <w:rsid w:val="00931112"/>
    <w:rsid w:val="00936C52"/>
    <w:rsid w:val="00936ECC"/>
    <w:rsid w:val="00943722"/>
    <w:rsid w:val="00943CEE"/>
    <w:rsid w:val="009450BB"/>
    <w:rsid w:val="009505E5"/>
    <w:rsid w:val="009516D8"/>
    <w:rsid w:val="0095285D"/>
    <w:rsid w:val="00955972"/>
    <w:rsid w:val="00956667"/>
    <w:rsid w:val="009567D4"/>
    <w:rsid w:val="009572AD"/>
    <w:rsid w:val="00957435"/>
    <w:rsid w:val="00957AF6"/>
    <w:rsid w:val="009606F1"/>
    <w:rsid w:val="00962442"/>
    <w:rsid w:val="00963156"/>
    <w:rsid w:val="00963995"/>
    <w:rsid w:val="0096437A"/>
    <w:rsid w:val="00966DA5"/>
    <w:rsid w:val="00966FF0"/>
    <w:rsid w:val="00971612"/>
    <w:rsid w:val="009727C9"/>
    <w:rsid w:val="00972FDC"/>
    <w:rsid w:val="00975110"/>
    <w:rsid w:val="009767B6"/>
    <w:rsid w:val="00981297"/>
    <w:rsid w:val="00982939"/>
    <w:rsid w:val="00984346"/>
    <w:rsid w:val="00984893"/>
    <w:rsid w:val="00985EC2"/>
    <w:rsid w:val="00990FF3"/>
    <w:rsid w:val="00992149"/>
    <w:rsid w:val="00992B39"/>
    <w:rsid w:val="00992D4C"/>
    <w:rsid w:val="0099435F"/>
    <w:rsid w:val="00996A80"/>
    <w:rsid w:val="009A355F"/>
    <w:rsid w:val="009B1416"/>
    <w:rsid w:val="009B3869"/>
    <w:rsid w:val="009B3A47"/>
    <w:rsid w:val="009B44FC"/>
    <w:rsid w:val="009B5D07"/>
    <w:rsid w:val="009B7C9E"/>
    <w:rsid w:val="009C0E46"/>
    <w:rsid w:val="009C24F1"/>
    <w:rsid w:val="009C3104"/>
    <w:rsid w:val="009C3AD6"/>
    <w:rsid w:val="009C4094"/>
    <w:rsid w:val="009C49AF"/>
    <w:rsid w:val="009C6996"/>
    <w:rsid w:val="009C6D1B"/>
    <w:rsid w:val="009D15D1"/>
    <w:rsid w:val="009D1816"/>
    <w:rsid w:val="009D226E"/>
    <w:rsid w:val="009D3018"/>
    <w:rsid w:val="009D6592"/>
    <w:rsid w:val="009D7C18"/>
    <w:rsid w:val="009E05B7"/>
    <w:rsid w:val="009E0E66"/>
    <w:rsid w:val="009E59BE"/>
    <w:rsid w:val="009E6B03"/>
    <w:rsid w:val="009F167E"/>
    <w:rsid w:val="009F1886"/>
    <w:rsid w:val="009F70B3"/>
    <w:rsid w:val="009F7BC2"/>
    <w:rsid w:val="00A04543"/>
    <w:rsid w:val="00A0466B"/>
    <w:rsid w:val="00A05D86"/>
    <w:rsid w:val="00A073D9"/>
    <w:rsid w:val="00A074E9"/>
    <w:rsid w:val="00A235A4"/>
    <w:rsid w:val="00A321CD"/>
    <w:rsid w:val="00A33295"/>
    <w:rsid w:val="00A33FEA"/>
    <w:rsid w:val="00A3467E"/>
    <w:rsid w:val="00A441AC"/>
    <w:rsid w:val="00A442F1"/>
    <w:rsid w:val="00A44B45"/>
    <w:rsid w:val="00A46FC9"/>
    <w:rsid w:val="00A46FE7"/>
    <w:rsid w:val="00A473A6"/>
    <w:rsid w:val="00A52317"/>
    <w:rsid w:val="00A557CA"/>
    <w:rsid w:val="00A563FA"/>
    <w:rsid w:val="00A56C14"/>
    <w:rsid w:val="00A61DFC"/>
    <w:rsid w:val="00A62E07"/>
    <w:rsid w:val="00A63574"/>
    <w:rsid w:val="00A638B9"/>
    <w:rsid w:val="00A74D27"/>
    <w:rsid w:val="00A812AB"/>
    <w:rsid w:val="00A83EF2"/>
    <w:rsid w:val="00A843F5"/>
    <w:rsid w:val="00A86119"/>
    <w:rsid w:val="00A86FA6"/>
    <w:rsid w:val="00A94DDC"/>
    <w:rsid w:val="00A95B19"/>
    <w:rsid w:val="00AA1EB1"/>
    <w:rsid w:val="00AA328D"/>
    <w:rsid w:val="00AA49D1"/>
    <w:rsid w:val="00AA541F"/>
    <w:rsid w:val="00AB23A1"/>
    <w:rsid w:val="00AB4A1C"/>
    <w:rsid w:val="00AB6FD6"/>
    <w:rsid w:val="00AB70BA"/>
    <w:rsid w:val="00AB74A6"/>
    <w:rsid w:val="00AC2BAC"/>
    <w:rsid w:val="00AC4598"/>
    <w:rsid w:val="00AC58A6"/>
    <w:rsid w:val="00AD55E2"/>
    <w:rsid w:val="00AD71F5"/>
    <w:rsid w:val="00AE195A"/>
    <w:rsid w:val="00AE2214"/>
    <w:rsid w:val="00AE4C01"/>
    <w:rsid w:val="00AE616B"/>
    <w:rsid w:val="00AF1D9B"/>
    <w:rsid w:val="00AF4F37"/>
    <w:rsid w:val="00AF5E90"/>
    <w:rsid w:val="00AF79C8"/>
    <w:rsid w:val="00AF7D22"/>
    <w:rsid w:val="00B017B3"/>
    <w:rsid w:val="00B01933"/>
    <w:rsid w:val="00B03307"/>
    <w:rsid w:val="00B04ADF"/>
    <w:rsid w:val="00B051D2"/>
    <w:rsid w:val="00B11B7C"/>
    <w:rsid w:val="00B13636"/>
    <w:rsid w:val="00B15E9D"/>
    <w:rsid w:val="00B1669D"/>
    <w:rsid w:val="00B17E22"/>
    <w:rsid w:val="00B20F1B"/>
    <w:rsid w:val="00B215A3"/>
    <w:rsid w:val="00B25BEA"/>
    <w:rsid w:val="00B26C74"/>
    <w:rsid w:val="00B27AF6"/>
    <w:rsid w:val="00B32BB8"/>
    <w:rsid w:val="00B344BA"/>
    <w:rsid w:val="00B40BB3"/>
    <w:rsid w:val="00B41553"/>
    <w:rsid w:val="00B415C0"/>
    <w:rsid w:val="00B41843"/>
    <w:rsid w:val="00B43308"/>
    <w:rsid w:val="00B46AD6"/>
    <w:rsid w:val="00B479DD"/>
    <w:rsid w:val="00B5177A"/>
    <w:rsid w:val="00B61CA6"/>
    <w:rsid w:val="00B630CA"/>
    <w:rsid w:val="00B63C48"/>
    <w:rsid w:val="00B751CB"/>
    <w:rsid w:val="00B75C5E"/>
    <w:rsid w:val="00B769C2"/>
    <w:rsid w:val="00B83B79"/>
    <w:rsid w:val="00B855AF"/>
    <w:rsid w:val="00B86BB9"/>
    <w:rsid w:val="00B90250"/>
    <w:rsid w:val="00B90B4B"/>
    <w:rsid w:val="00B9104F"/>
    <w:rsid w:val="00B9170F"/>
    <w:rsid w:val="00B917FD"/>
    <w:rsid w:val="00B92822"/>
    <w:rsid w:val="00B96D0B"/>
    <w:rsid w:val="00BA20C5"/>
    <w:rsid w:val="00BA21AC"/>
    <w:rsid w:val="00BA227D"/>
    <w:rsid w:val="00BB1B0E"/>
    <w:rsid w:val="00BB301C"/>
    <w:rsid w:val="00BB3361"/>
    <w:rsid w:val="00BC27D2"/>
    <w:rsid w:val="00BC48ED"/>
    <w:rsid w:val="00BD481A"/>
    <w:rsid w:val="00BD5435"/>
    <w:rsid w:val="00BD7F55"/>
    <w:rsid w:val="00BE183B"/>
    <w:rsid w:val="00BE3F5A"/>
    <w:rsid w:val="00BE59DE"/>
    <w:rsid w:val="00BE6CE5"/>
    <w:rsid w:val="00BF23E0"/>
    <w:rsid w:val="00BF2724"/>
    <w:rsid w:val="00BF32E5"/>
    <w:rsid w:val="00BF3487"/>
    <w:rsid w:val="00BF3DDB"/>
    <w:rsid w:val="00BF4F70"/>
    <w:rsid w:val="00BF5D65"/>
    <w:rsid w:val="00BF69C6"/>
    <w:rsid w:val="00C044AB"/>
    <w:rsid w:val="00C05C86"/>
    <w:rsid w:val="00C07E74"/>
    <w:rsid w:val="00C105F8"/>
    <w:rsid w:val="00C1237B"/>
    <w:rsid w:val="00C12837"/>
    <w:rsid w:val="00C12E48"/>
    <w:rsid w:val="00C130AF"/>
    <w:rsid w:val="00C159F4"/>
    <w:rsid w:val="00C17D1D"/>
    <w:rsid w:val="00C17EFC"/>
    <w:rsid w:val="00C22244"/>
    <w:rsid w:val="00C22459"/>
    <w:rsid w:val="00C22528"/>
    <w:rsid w:val="00C24F8F"/>
    <w:rsid w:val="00C25CA2"/>
    <w:rsid w:val="00C260EB"/>
    <w:rsid w:val="00C3632C"/>
    <w:rsid w:val="00C36806"/>
    <w:rsid w:val="00C37A3E"/>
    <w:rsid w:val="00C41260"/>
    <w:rsid w:val="00C46DD3"/>
    <w:rsid w:val="00C53EE9"/>
    <w:rsid w:val="00C571A7"/>
    <w:rsid w:val="00C576C8"/>
    <w:rsid w:val="00C57E71"/>
    <w:rsid w:val="00C608FA"/>
    <w:rsid w:val="00C61ACF"/>
    <w:rsid w:val="00C629F3"/>
    <w:rsid w:val="00C64490"/>
    <w:rsid w:val="00C64A09"/>
    <w:rsid w:val="00C677FE"/>
    <w:rsid w:val="00C70EB7"/>
    <w:rsid w:val="00C71177"/>
    <w:rsid w:val="00C713EC"/>
    <w:rsid w:val="00C75651"/>
    <w:rsid w:val="00C75EDE"/>
    <w:rsid w:val="00C77586"/>
    <w:rsid w:val="00C77BB4"/>
    <w:rsid w:val="00C82CAE"/>
    <w:rsid w:val="00C84C66"/>
    <w:rsid w:val="00C878A7"/>
    <w:rsid w:val="00CA33F1"/>
    <w:rsid w:val="00CA3D2C"/>
    <w:rsid w:val="00CB3737"/>
    <w:rsid w:val="00CB381E"/>
    <w:rsid w:val="00CB3893"/>
    <w:rsid w:val="00CB520B"/>
    <w:rsid w:val="00CB602D"/>
    <w:rsid w:val="00CB6EFB"/>
    <w:rsid w:val="00CC0331"/>
    <w:rsid w:val="00CC2300"/>
    <w:rsid w:val="00CC2316"/>
    <w:rsid w:val="00CC2622"/>
    <w:rsid w:val="00CC4977"/>
    <w:rsid w:val="00CD0535"/>
    <w:rsid w:val="00CD6ADD"/>
    <w:rsid w:val="00CE193E"/>
    <w:rsid w:val="00CE308C"/>
    <w:rsid w:val="00CE67A5"/>
    <w:rsid w:val="00CE68E5"/>
    <w:rsid w:val="00CF3B23"/>
    <w:rsid w:val="00CF5BB4"/>
    <w:rsid w:val="00CF5D1E"/>
    <w:rsid w:val="00CF711D"/>
    <w:rsid w:val="00D01E2F"/>
    <w:rsid w:val="00D02D33"/>
    <w:rsid w:val="00D05D5E"/>
    <w:rsid w:val="00D11B8B"/>
    <w:rsid w:val="00D11FB0"/>
    <w:rsid w:val="00D131B4"/>
    <w:rsid w:val="00D16040"/>
    <w:rsid w:val="00D2092C"/>
    <w:rsid w:val="00D2165F"/>
    <w:rsid w:val="00D22591"/>
    <w:rsid w:val="00D2442C"/>
    <w:rsid w:val="00D32DCA"/>
    <w:rsid w:val="00D3405A"/>
    <w:rsid w:val="00D344D9"/>
    <w:rsid w:val="00D3634C"/>
    <w:rsid w:val="00D36629"/>
    <w:rsid w:val="00D413C6"/>
    <w:rsid w:val="00D428F6"/>
    <w:rsid w:val="00D42AA6"/>
    <w:rsid w:val="00D45D44"/>
    <w:rsid w:val="00D51457"/>
    <w:rsid w:val="00D51788"/>
    <w:rsid w:val="00D53237"/>
    <w:rsid w:val="00D55163"/>
    <w:rsid w:val="00D55996"/>
    <w:rsid w:val="00D6485A"/>
    <w:rsid w:val="00D6487E"/>
    <w:rsid w:val="00D720D4"/>
    <w:rsid w:val="00D733B3"/>
    <w:rsid w:val="00D74284"/>
    <w:rsid w:val="00D75150"/>
    <w:rsid w:val="00D80D3F"/>
    <w:rsid w:val="00D848D5"/>
    <w:rsid w:val="00D877C6"/>
    <w:rsid w:val="00D92DD7"/>
    <w:rsid w:val="00D940AE"/>
    <w:rsid w:val="00D96B65"/>
    <w:rsid w:val="00D975D3"/>
    <w:rsid w:val="00D976F1"/>
    <w:rsid w:val="00DA25C9"/>
    <w:rsid w:val="00DA5C95"/>
    <w:rsid w:val="00DB4718"/>
    <w:rsid w:val="00DB5FE2"/>
    <w:rsid w:val="00DB691C"/>
    <w:rsid w:val="00DC0D3C"/>
    <w:rsid w:val="00DC4176"/>
    <w:rsid w:val="00DC41A7"/>
    <w:rsid w:val="00DC74F8"/>
    <w:rsid w:val="00DC7824"/>
    <w:rsid w:val="00DD06A2"/>
    <w:rsid w:val="00DD3886"/>
    <w:rsid w:val="00DE0CE3"/>
    <w:rsid w:val="00DE6E68"/>
    <w:rsid w:val="00DF1D02"/>
    <w:rsid w:val="00DF226A"/>
    <w:rsid w:val="00DF2D0C"/>
    <w:rsid w:val="00DF7C55"/>
    <w:rsid w:val="00E0078D"/>
    <w:rsid w:val="00E02B12"/>
    <w:rsid w:val="00E03A73"/>
    <w:rsid w:val="00E102BA"/>
    <w:rsid w:val="00E121C6"/>
    <w:rsid w:val="00E1283B"/>
    <w:rsid w:val="00E1322A"/>
    <w:rsid w:val="00E14213"/>
    <w:rsid w:val="00E14E0A"/>
    <w:rsid w:val="00E240BA"/>
    <w:rsid w:val="00E24295"/>
    <w:rsid w:val="00E2602C"/>
    <w:rsid w:val="00E27A39"/>
    <w:rsid w:val="00E27DED"/>
    <w:rsid w:val="00E35626"/>
    <w:rsid w:val="00E35F58"/>
    <w:rsid w:val="00E3626A"/>
    <w:rsid w:val="00E36B0B"/>
    <w:rsid w:val="00E4266B"/>
    <w:rsid w:val="00E43DFD"/>
    <w:rsid w:val="00E45033"/>
    <w:rsid w:val="00E46D5C"/>
    <w:rsid w:val="00E47C88"/>
    <w:rsid w:val="00E47CCA"/>
    <w:rsid w:val="00E513EE"/>
    <w:rsid w:val="00E52A9D"/>
    <w:rsid w:val="00E54F29"/>
    <w:rsid w:val="00E60A1F"/>
    <w:rsid w:val="00E614DD"/>
    <w:rsid w:val="00E6258A"/>
    <w:rsid w:val="00E62B1C"/>
    <w:rsid w:val="00E62B43"/>
    <w:rsid w:val="00E65E28"/>
    <w:rsid w:val="00E65F46"/>
    <w:rsid w:val="00E715DF"/>
    <w:rsid w:val="00E719B4"/>
    <w:rsid w:val="00E76189"/>
    <w:rsid w:val="00E8172B"/>
    <w:rsid w:val="00E83528"/>
    <w:rsid w:val="00E84DFE"/>
    <w:rsid w:val="00E932D9"/>
    <w:rsid w:val="00E9501B"/>
    <w:rsid w:val="00E9682E"/>
    <w:rsid w:val="00E96BDD"/>
    <w:rsid w:val="00EA1F13"/>
    <w:rsid w:val="00EA2309"/>
    <w:rsid w:val="00EA303D"/>
    <w:rsid w:val="00EA38FD"/>
    <w:rsid w:val="00EB04F0"/>
    <w:rsid w:val="00EB11D4"/>
    <w:rsid w:val="00EB2786"/>
    <w:rsid w:val="00EB37E9"/>
    <w:rsid w:val="00EB5470"/>
    <w:rsid w:val="00EB5A6B"/>
    <w:rsid w:val="00EB6D5D"/>
    <w:rsid w:val="00EC0B1C"/>
    <w:rsid w:val="00EC1DEC"/>
    <w:rsid w:val="00EC52A3"/>
    <w:rsid w:val="00EC5317"/>
    <w:rsid w:val="00EC785E"/>
    <w:rsid w:val="00ED3DD0"/>
    <w:rsid w:val="00EE13B1"/>
    <w:rsid w:val="00EE2D8F"/>
    <w:rsid w:val="00EE4672"/>
    <w:rsid w:val="00EE7A4B"/>
    <w:rsid w:val="00EF0081"/>
    <w:rsid w:val="00EF10D9"/>
    <w:rsid w:val="00EF502A"/>
    <w:rsid w:val="00EF5C9F"/>
    <w:rsid w:val="00EF6729"/>
    <w:rsid w:val="00F020A3"/>
    <w:rsid w:val="00F1197D"/>
    <w:rsid w:val="00F129B8"/>
    <w:rsid w:val="00F13DAA"/>
    <w:rsid w:val="00F23772"/>
    <w:rsid w:val="00F27794"/>
    <w:rsid w:val="00F31DB2"/>
    <w:rsid w:val="00F3349E"/>
    <w:rsid w:val="00F34FBF"/>
    <w:rsid w:val="00F352E4"/>
    <w:rsid w:val="00F40506"/>
    <w:rsid w:val="00F40ACC"/>
    <w:rsid w:val="00F416BA"/>
    <w:rsid w:val="00F42012"/>
    <w:rsid w:val="00F43336"/>
    <w:rsid w:val="00F44242"/>
    <w:rsid w:val="00F44DF0"/>
    <w:rsid w:val="00F45477"/>
    <w:rsid w:val="00F511B5"/>
    <w:rsid w:val="00F538C5"/>
    <w:rsid w:val="00F54EBE"/>
    <w:rsid w:val="00F56419"/>
    <w:rsid w:val="00F57983"/>
    <w:rsid w:val="00F6251F"/>
    <w:rsid w:val="00F66C2C"/>
    <w:rsid w:val="00F67218"/>
    <w:rsid w:val="00F70E9A"/>
    <w:rsid w:val="00F71F4A"/>
    <w:rsid w:val="00F740FB"/>
    <w:rsid w:val="00F74D86"/>
    <w:rsid w:val="00F74EDD"/>
    <w:rsid w:val="00F822D6"/>
    <w:rsid w:val="00F833FE"/>
    <w:rsid w:val="00F84422"/>
    <w:rsid w:val="00F86A86"/>
    <w:rsid w:val="00F87124"/>
    <w:rsid w:val="00F87D6F"/>
    <w:rsid w:val="00F916A9"/>
    <w:rsid w:val="00F91BE6"/>
    <w:rsid w:val="00F93F3F"/>
    <w:rsid w:val="00FA5847"/>
    <w:rsid w:val="00FA73BA"/>
    <w:rsid w:val="00FA7B83"/>
    <w:rsid w:val="00FB1D23"/>
    <w:rsid w:val="00FB5E9E"/>
    <w:rsid w:val="00FB6293"/>
    <w:rsid w:val="00FC24B2"/>
    <w:rsid w:val="00FC2DB1"/>
    <w:rsid w:val="00FC6CCD"/>
    <w:rsid w:val="00FD2EEE"/>
    <w:rsid w:val="00FD6015"/>
    <w:rsid w:val="00FD7E3B"/>
    <w:rsid w:val="00FE0624"/>
    <w:rsid w:val="00FE14E3"/>
    <w:rsid w:val="00FE7797"/>
    <w:rsid w:val="00FF018F"/>
    <w:rsid w:val="00FF131C"/>
    <w:rsid w:val="00FF195B"/>
    <w:rsid w:val="00FF2BB2"/>
    <w:rsid w:val="00FF72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3A2F5C6"/>
  <w15:docId w15:val="{E43F0E8C-6B04-4D6D-B26F-F9580B9CA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969EB"/>
    <w:pPr>
      <w:spacing w:line="320" w:lineRule="exact"/>
      <w:jc w:val="both"/>
    </w:pPr>
    <w:rPr>
      <w:rFonts w:ascii="Arial" w:hAnsi="Arial"/>
      <w:sz w:val="22"/>
      <w:szCs w:val="24"/>
    </w:rPr>
  </w:style>
  <w:style w:type="paragraph" w:styleId="Nagwek1">
    <w:name w:val="heading 1"/>
    <w:basedOn w:val="Normalny"/>
    <w:next w:val="Normalny"/>
    <w:qFormat/>
    <w:rsid w:val="004C5FF6"/>
    <w:pPr>
      <w:keepNext/>
      <w:numPr>
        <w:numId w:val="1"/>
      </w:numPr>
      <w:spacing w:before="320" w:after="320"/>
      <w:ind w:left="431" w:hanging="431"/>
      <w:outlineLvl w:val="0"/>
    </w:pPr>
    <w:rPr>
      <w:rFonts w:cs="Arial"/>
      <w:b/>
      <w:bCs/>
      <w:kern w:val="32"/>
      <w:sz w:val="24"/>
      <w:szCs w:val="32"/>
    </w:rPr>
  </w:style>
  <w:style w:type="paragraph" w:styleId="Nagwek2">
    <w:name w:val="heading 2"/>
    <w:basedOn w:val="Normalny"/>
    <w:next w:val="Normalny"/>
    <w:link w:val="Nagwek2Znak"/>
    <w:qFormat/>
    <w:rsid w:val="004C5FF6"/>
    <w:pPr>
      <w:keepNext/>
      <w:numPr>
        <w:ilvl w:val="1"/>
        <w:numId w:val="1"/>
      </w:numPr>
      <w:ind w:left="1009" w:hanging="578"/>
      <w:outlineLvl w:val="1"/>
    </w:pPr>
    <w:rPr>
      <w:rFonts w:cs="Arial"/>
      <w:bCs/>
      <w:iCs/>
      <w:szCs w:val="28"/>
    </w:rPr>
  </w:style>
  <w:style w:type="paragraph" w:styleId="Nagwek3">
    <w:name w:val="heading 3"/>
    <w:basedOn w:val="Normalny"/>
    <w:next w:val="Normalny"/>
    <w:qFormat/>
    <w:rsid w:val="004C5FF6"/>
    <w:pPr>
      <w:keepNext/>
      <w:numPr>
        <w:ilvl w:val="2"/>
        <w:numId w:val="1"/>
      </w:numPr>
      <w:tabs>
        <w:tab w:val="clear" w:pos="720"/>
        <w:tab w:val="num" w:pos="1620"/>
        <w:tab w:val="left" w:pos="1701"/>
      </w:tabs>
      <w:ind w:left="1701" w:hanging="709"/>
      <w:outlineLvl w:val="2"/>
    </w:pPr>
    <w:rPr>
      <w:rFonts w:cs="Arial"/>
      <w:bCs/>
      <w:szCs w:val="26"/>
    </w:rPr>
  </w:style>
  <w:style w:type="paragraph" w:styleId="Nagwek4">
    <w:name w:val="heading 4"/>
    <w:basedOn w:val="Normalny"/>
    <w:next w:val="Normalny"/>
    <w:qFormat/>
    <w:rsid w:val="004C5FF6"/>
    <w:pPr>
      <w:keepNext/>
      <w:numPr>
        <w:ilvl w:val="3"/>
        <w:numId w:val="1"/>
      </w:numPr>
      <w:tabs>
        <w:tab w:val="clear" w:pos="864"/>
        <w:tab w:val="left" w:pos="2552"/>
      </w:tabs>
      <w:ind w:left="2552" w:hanging="851"/>
      <w:outlineLvl w:val="3"/>
    </w:pPr>
    <w:rPr>
      <w:bCs/>
      <w:szCs w:val="28"/>
    </w:rPr>
  </w:style>
  <w:style w:type="paragraph" w:styleId="Nagwek5">
    <w:name w:val="heading 5"/>
    <w:basedOn w:val="Normalny"/>
    <w:next w:val="Normalny"/>
    <w:qFormat/>
    <w:rsid w:val="004C5FF6"/>
    <w:pPr>
      <w:numPr>
        <w:ilvl w:val="4"/>
        <w:numId w:val="1"/>
      </w:numPr>
      <w:spacing w:before="240" w:after="60"/>
      <w:outlineLvl w:val="4"/>
    </w:pPr>
    <w:rPr>
      <w:b/>
      <w:bCs/>
      <w:i/>
      <w:iCs/>
      <w:sz w:val="26"/>
      <w:szCs w:val="26"/>
    </w:rPr>
  </w:style>
  <w:style w:type="paragraph" w:styleId="Nagwek6">
    <w:name w:val="heading 6"/>
    <w:basedOn w:val="Normalny"/>
    <w:next w:val="Normalny"/>
    <w:qFormat/>
    <w:rsid w:val="004C5FF6"/>
    <w:pPr>
      <w:numPr>
        <w:ilvl w:val="5"/>
        <w:numId w:val="1"/>
      </w:numPr>
      <w:spacing w:before="240" w:after="60"/>
      <w:outlineLvl w:val="5"/>
    </w:pPr>
    <w:rPr>
      <w:rFonts w:ascii="Times New Roman" w:hAnsi="Times New Roman"/>
      <w:b/>
      <w:bCs/>
      <w:szCs w:val="22"/>
    </w:rPr>
  </w:style>
  <w:style w:type="paragraph" w:styleId="Nagwek7">
    <w:name w:val="heading 7"/>
    <w:basedOn w:val="Normalny"/>
    <w:next w:val="Normalny"/>
    <w:qFormat/>
    <w:rsid w:val="004C5FF6"/>
    <w:pPr>
      <w:numPr>
        <w:ilvl w:val="6"/>
        <w:numId w:val="1"/>
      </w:numPr>
      <w:spacing w:before="240" w:after="60"/>
      <w:outlineLvl w:val="6"/>
    </w:pPr>
    <w:rPr>
      <w:rFonts w:ascii="Times New Roman" w:hAnsi="Times New Roman"/>
      <w:sz w:val="24"/>
    </w:rPr>
  </w:style>
  <w:style w:type="paragraph" w:styleId="Nagwek8">
    <w:name w:val="heading 8"/>
    <w:basedOn w:val="Normalny"/>
    <w:next w:val="Normalny"/>
    <w:qFormat/>
    <w:rsid w:val="004C5FF6"/>
    <w:pPr>
      <w:numPr>
        <w:ilvl w:val="7"/>
        <w:numId w:val="1"/>
      </w:numPr>
      <w:spacing w:before="240" w:after="60"/>
      <w:outlineLvl w:val="7"/>
    </w:pPr>
    <w:rPr>
      <w:rFonts w:ascii="Times New Roman" w:hAnsi="Times New Roman"/>
      <w:i/>
      <w:iCs/>
      <w:sz w:val="24"/>
    </w:rPr>
  </w:style>
  <w:style w:type="paragraph" w:styleId="Nagwek9">
    <w:name w:val="heading 9"/>
    <w:basedOn w:val="Normalny"/>
    <w:next w:val="Normalny"/>
    <w:qFormat/>
    <w:rsid w:val="004C5FF6"/>
    <w:pPr>
      <w:numPr>
        <w:ilvl w:val="8"/>
        <w:numId w:val="1"/>
      </w:numPr>
      <w:spacing w:before="240" w:after="60"/>
      <w:outlineLvl w:val="8"/>
    </w:pPr>
    <w:rPr>
      <w:rFonts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7F78C3"/>
    <w:pPr>
      <w:tabs>
        <w:tab w:val="center" w:pos="4253"/>
        <w:tab w:val="right" w:pos="8505"/>
      </w:tabs>
      <w:suppressAutoHyphens/>
      <w:spacing w:line="240" w:lineRule="auto"/>
      <w:jc w:val="center"/>
    </w:pPr>
    <w:rPr>
      <w:sz w:val="12"/>
      <w:szCs w:val="16"/>
    </w:rPr>
  </w:style>
  <w:style w:type="paragraph" w:styleId="Nagwek">
    <w:name w:val="header"/>
    <w:basedOn w:val="Normalny"/>
    <w:link w:val="NagwekZnak"/>
    <w:uiPriority w:val="99"/>
    <w:rsid w:val="007F78C3"/>
    <w:pPr>
      <w:tabs>
        <w:tab w:val="right" w:pos="8505"/>
      </w:tabs>
      <w:suppressAutoHyphens/>
      <w:spacing w:line="160" w:lineRule="exact"/>
    </w:pPr>
    <w:rPr>
      <w:sz w:val="12"/>
    </w:rPr>
  </w:style>
  <w:style w:type="paragraph" w:customStyle="1" w:styleId="tytul">
    <w:name w:val="tytul"/>
    <w:basedOn w:val="Normalny"/>
    <w:next w:val="Normalny"/>
    <w:semiHidden/>
    <w:rsid w:val="00F74D86"/>
    <w:pPr>
      <w:spacing w:line="400" w:lineRule="exact"/>
      <w:jc w:val="center"/>
    </w:pPr>
    <w:rPr>
      <w:sz w:val="32"/>
      <w:szCs w:val="20"/>
    </w:rPr>
  </w:style>
  <w:style w:type="character" w:styleId="Numerstrony">
    <w:name w:val="page number"/>
    <w:basedOn w:val="Domylnaczcionkaakapitu"/>
    <w:semiHidden/>
    <w:rsid w:val="00F74D86"/>
  </w:style>
  <w:style w:type="paragraph" w:customStyle="1" w:styleId="tytulbold">
    <w:name w:val="tytul_bold"/>
    <w:basedOn w:val="Normalny"/>
    <w:semiHidden/>
    <w:rsid w:val="00F74D86"/>
    <w:pPr>
      <w:spacing w:line="400" w:lineRule="exact"/>
      <w:jc w:val="center"/>
    </w:pPr>
    <w:rPr>
      <w:b/>
      <w:sz w:val="32"/>
      <w:szCs w:val="32"/>
    </w:rPr>
  </w:style>
  <w:style w:type="paragraph" w:styleId="Mapadokumentu">
    <w:name w:val="Document Map"/>
    <w:basedOn w:val="Normalny"/>
    <w:semiHidden/>
    <w:rsid w:val="00F34FBF"/>
    <w:pPr>
      <w:shd w:val="clear" w:color="auto" w:fill="000080"/>
    </w:pPr>
    <w:rPr>
      <w:rFonts w:ascii="Tahoma" w:hAnsi="Tahoma" w:cs="Tahoma"/>
      <w:sz w:val="20"/>
      <w:szCs w:val="20"/>
    </w:rPr>
  </w:style>
  <w:style w:type="paragraph" w:styleId="Tekstdymka">
    <w:name w:val="Balloon Text"/>
    <w:basedOn w:val="Normalny"/>
    <w:link w:val="TekstdymkaZnak"/>
    <w:rsid w:val="0079180F"/>
    <w:pPr>
      <w:spacing w:line="240" w:lineRule="auto"/>
    </w:pPr>
    <w:rPr>
      <w:rFonts w:ascii="Tahoma" w:hAnsi="Tahoma" w:cs="Tahoma"/>
      <w:sz w:val="16"/>
      <w:szCs w:val="16"/>
    </w:rPr>
  </w:style>
  <w:style w:type="character" w:customStyle="1" w:styleId="TekstdymkaZnak">
    <w:name w:val="Tekst dymka Znak"/>
    <w:basedOn w:val="Domylnaczcionkaakapitu"/>
    <w:link w:val="Tekstdymka"/>
    <w:rsid w:val="0079180F"/>
    <w:rPr>
      <w:rFonts w:ascii="Tahoma" w:hAnsi="Tahoma" w:cs="Tahoma"/>
      <w:sz w:val="16"/>
      <w:szCs w:val="16"/>
    </w:rPr>
  </w:style>
  <w:style w:type="character" w:styleId="Odwoaniedokomentarza">
    <w:name w:val="annotation reference"/>
    <w:rsid w:val="007D7C5D"/>
    <w:rPr>
      <w:sz w:val="16"/>
      <w:szCs w:val="16"/>
    </w:rPr>
  </w:style>
  <w:style w:type="paragraph" w:styleId="Tekstkomentarza">
    <w:name w:val="annotation text"/>
    <w:basedOn w:val="Normalny"/>
    <w:link w:val="TekstkomentarzaZnak"/>
    <w:uiPriority w:val="99"/>
    <w:rsid w:val="007D7C5D"/>
    <w:pPr>
      <w:spacing w:line="240" w:lineRule="auto"/>
      <w:jc w:val="left"/>
    </w:pPr>
    <w:rPr>
      <w:rFonts w:ascii="Times New Roman" w:hAnsi="Times New Roman"/>
      <w:sz w:val="20"/>
      <w:szCs w:val="20"/>
      <w:lang w:val="en-GB" w:eastAsia="en-GB"/>
    </w:rPr>
  </w:style>
  <w:style w:type="character" w:customStyle="1" w:styleId="TekstkomentarzaZnak">
    <w:name w:val="Tekst komentarza Znak"/>
    <w:basedOn w:val="Domylnaczcionkaakapitu"/>
    <w:link w:val="Tekstkomentarza"/>
    <w:uiPriority w:val="99"/>
    <w:rsid w:val="007D7C5D"/>
    <w:rPr>
      <w:lang w:val="en-GB" w:eastAsia="en-GB"/>
    </w:rPr>
  </w:style>
  <w:style w:type="paragraph" w:styleId="Tematkomentarza">
    <w:name w:val="annotation subject"/>
    <w:basedOn w:val="Tekstkomentarza"/>
    <w:next w:val="Tekstkomentarza"/>
    <w:link w:val="TematkomentarzaZnak"/>
    <w:rsid w:val="007D7C5D"/>
    <w:pPr>
      <w:jc w:val="both"/>
    </w:pPr>
    <w:rPr>
      <w:rFonts w:ascii="Arial" w:hAnsi="Arial"/>
      <w:b/>
      <w:bCs/>
      <w:lang w:val="pl-PL" w:eastAsia="pl-PL"/>
    </w:rPr>
  </w:style>
  <w:style w:type="character" w:customStyle="1" w:styleId="TematkomentarzaZnak">
    <w:name w:val="Temat komentarza Znak"/>
    <w:basedOn w:val="TekstkomentarzaZnak"/>
    <w:link w:val="Tematkomentarza"/>
    <w:rsid w:val="007D7C5D"/>
    <w:rPr>
      <w:rFonts w:ascii="Arial" w:hAnsi="Arial"/>
      <w:b/>
      <w:bCs/>
      <w:lang w:val="en-GB" w:eastAsia="en-GB"/>
    </w:rPr>
  </w:style>
  <w:style w:type="paragraph" w:styleId="Akapitzlist">
    <w:name w:val="List Paragraph"/>
    <w:aliases w:val="Bullet Number,Body MS Bullet,lp1,List Paragraph1,List Paragraph2,ISCG Numerowanie,Preambuła,Key,Nagłówek A,L1,Numerowanie,Odstavec,Akapit z listą numerowaną,Podsis rysunku,Bullet List,FooterText,numbered,Paragraphe de liste1,列出段落,CW_Lista"/>
    <w:basedOn w:val="Normalny"/>
    <w:link w:val="AkapitzlistZnak"/>
    <w:uiPriority w:val="34"/>
    <w:qFormat/>
    <w:rsid w:val="007D7C5D"/>
    <w:pPr>
      <w:ind w:left="720"/>
      <w:contextualSpacing/>
    </w:pPr>
  </w:style>
  <w:style w:type="paragraph" w:styleId="Tekstprzypisudolnego">
    <w:name w:val="footnote text"/>
    <w:aliases w:val="Podrozdział,Footnote"/>
    <w:basedOn w:val="Normalny"/>
    <w:link w:val="TekstprzypisudolnegoZnak"/>
    <w:uiPriority w:val="99"/>
    <w:unhideWhenUsed/>
    <w:rsid w:val="00DF2D0C"/>
    <w:pPr>
      <w:spacing w:line="240" w:lineRule="auto"/>
      <w:jc w:val="left"/>
    </w:pPr>
    <w:rPr>
      <w:rFonts w:asciiTheme="minorHAnsi" w:eastAsiaTheme="minorHAnsi" w:hAnsiTheme="minorHAnsi" w:cstheme="minorBidi"/>
      <w:sz w:val="20"/>
      <w:szCs w:val="20"/>
      <w:lang w:eastAsia="en-US"/>
    </w:rPr>
  </w:style>
  <w:style w:type="character" w:customStyle="1" w:styleId="TekstprzypisudolnegoZnak">
    <w:name w:val="Tekst przypisu dolnego Znak"/>
    <w:aliases w:val="Podrozdział Znak,Footnote Znak"/>
    <w:basedOn w:val="Domylnaczcionkaakapitu"/>
    <w:link w:val="Tekstprzypisudolnego"/>
    <w:uiPriority w:val="99"/>
    <w:rsid w:val="00DF2D0C"/>
    <w:rPr>
      <w:rFonts w:asciiTheme="minorHAnsi" w:eastAsiaTheme="minorHAnsi" w:hAnsiTheme="minorHAnsi" w:cstheme="minorBidi"/>
      <w:lang w:eastAsia="en-US"/>
    </w:rPr>
  </w:style>
  <w:style w:type="character" w:styleId="Odwoanieprzypisudolnego">
    <w:name w:val="footnote reference"/>
    <w:basedOn w:val="Domylnaczcionkaakapitu"/>
    <w:uiPriority w:val="99"/>
    <w:unhideWhenUsed/>
    <w:rsid w:val="00DF2D0C"/>
    <w:rPr>
      <w:vertAlign w:val="superscript"/>
    </w:rPr>
  </w:style>
  <w:style w:type="character" w:styleId="Hipercze">
    <w:name w:val="Hyperlink"/>
    <w:basedOn w:val="Domylnaczcionkaakapitu"/>
    <w:uiPriority w:val="99"/>
    <w:rsid w:val="009A355F"/>
    <w:rPr>
      <w:color w:val="0000FF" w:themeColor="hyperlink"/>
      <w:u w:val="single"/>
    </w:rPr>
  </w:style>
  <w:style w:type="character" w:customStyle="1" w:styleId="apple-tab-span">
    <w:name w:val="apple-tab-span"/>
    <w:basedOn w:val="Domylnaczcionkaakapitu"/>
    <w:rsid w:val="001E6FE6"/>
  </w:style>
  <w:style w:type="character" w:customStyle="1" w:styleId="apple-converted-space">
    <w:name w:val="apple-converted-space"/>
    <w:basedOn w:val="Domylnaczcionkaakapitu"/>
    <w:rsid w:val="001E6FE6"/>
  </w:style>
  <w:style w:type="character" w:customStyle="1" w:styleId="AkapitzlistZnak">
    <w:name w:val="Akapit z listą Znak"/>
    <w:aliases w:val="Bullet Number Znak,Body MS Bullet Znak,lp1 Znak,List Paragraph1 Znak,List Paragraph2 Znak,ISCG Numerowanie Znak,Preambuła Znak,Key Znak,Nagłówek A Znak,L1 Znak,Numerowanie Znak,Odstavec Znak,Akapit z listą numerowaną Znak,列出段落 Znak"/>
    <w:link w:val="Akapitzlist"/>
    <w:uiPriority w:val="34"/>
    <w:qFormat/>
    <w:locked/>
    <w:rsid w:val="00163B95"/>
    <w:rPr>
      <w:rFonts w:ascii="Arial" w:hAnsi="Arial"/>
      <w:sz w:val="22"/>
      <w:szCs w:val="24"/>
    </w:rPr>
  </w:style>
  <w:style w:type="character" w:customStyle="1" w:styleId="NagwekZnak">
    <w:name w:val="Nagłówek Znak"/>
    <w:link w:val="Nagwek"/>
    <w:uiPriority w:val="99"/>
    <w:locked/>
    <w:rsid w:val="00055E41"/>
    <w:rPr>
      <w:rFonts w:ascii="Arial" w:hAnsi="Arial"/>
      <w:sz w:val="12"/>
      <w:szCs w:val="24"/>
    </w:rPr>
  </w:style>
  <w:style w:type="paragraph" w:styleId="Tekstpodstawowy2">
    <w:name w:val="Body Text 2"/>
    <w:basedOn w:val="Normalny"/>
    <w:link w:val="Tekstpodstawowy2Znak"/>
    <w:rsid w:val="00087C7C"/>
    <w:pPr>
      <w:spacing w:after="120" w:line="480" w:lineRule="auto"/>
    </w:pPr>
  </w:style>
  <w:style w:type="character" w:customStyle="1" w:styleId="Tekstpodstawowy2Znak">
    <w:name w:val="Tekst podstawowy 2 Znak"/>
    <w:basedOn w:val="Domylnaczcionkaakapitu"/>
    <w:link w:val="Tekstpodstawowy2"/>
    <w:rsid w:val="00087C7C"/>
    <w:rPr>
      <w:rFonts w:ascii="Arial" w:hAnsi="Arial"/>
      <w:sz w:val="22"/>
      <w:szCs w:val="24"/>
    </w:rPr>
  </w:style>
  <w:style w:type="character" w:customStyle="1" w:styleId="StopkaZnak">
    <w:name w:val="Stopka Znak"/>
    <w:link w:val="Stopka"/>
    <w:uiPriority w:val="99"/>
    <w:locked/>
    <w:rsid w:val="00087C7C"/>
    <w:rPr>
      <w:rFonts w:ascii="Arial" w:hAnsi="Arial"/>
      <w:sz w:val="12"/>
      <w:szCs w:val="16"/>
    </w:rPr>
  </w:style>
  <w:style w:type="paragraph" w:customStyle="1" w:styleId="xl30">
    <w:name w:val="xl30"/>
    <w:basedOn w:val="Normalny"/>
    <w:uiPriority w:val="99"/>
    <w:rsid w:val="00087C7C"/>
    <w:pPr>
      <w:spacing w:before="100" w:beforeAutospacing="1" w:after="100" w:afterAutospacing="1" w:line="240" w:lineRule="auto"/>
      <w:jc w:val="left"/>
    </w:pPr>
    <w:rPr>
      <w:rFonts w:ascii="Times New Roman" w:eastAsia="Arial Unicode MS" w:hAnsi="Times New Roman"/>
      <w:b/>
      <w:bCs/>
      <w:color w:val="000000"/>
      <w:sz w:val="28"/>
      <w:szCs w:val="28"/>
    </w:rPr>
  </w:style>
  <w:style w:type="paragraph" w:styleId="Tekstpodstawowy3">
    <w:name w:val="Body Text 3"/>
    <w:basedOn w:val="Normalny"/>
    <w:link w:val="Tekstpodstawowy3Znak"/>
    <w:uiPriority w:val="99"/>
    <w:rsid w:val="00087C7C"/>
    <w:pPr>
      <w:spacing w:after="120" w:line="276" w:lineRule="auto"/>
      <w:jc w:val="left"/>
    </w:pPr>
    <w:rPr>
      <w:rFonts w:ascii="Calibri" w:eastAsia="Calibri" w:hAnsi="Calibri"/>
      <w:sz w:val="16"/>
      <w:szCs w:val="16"/>
      <w:lang w:eastAsia="en-US"/>
    </w:rPr>
  </w:style>
  <w:style w:type="character" w:customStyle="1" w:styleId="Tekstpodstawowy3Znak">
    <w:name w:val="Tekst podstawowy 3 Znak"/>
    <w:basedOn w:val="Domylnaczcionkaakapitu"/>
    <w:link w:val="Tekstpodstawowy3"/>
    <w:uiPriority w:val="99"/>
    <w:rsid w:val="00087C7C"/>
    <w:rPr>
      <w:rFonts w:ascii="Calibri" w:eastAsia="Calibri" w:hAnsi="Calibri"/>
      <w:sz w:val="16"/>
      <w:szCs w:val="16"/>
      <w:lang w:eastAsia="en-US"/>
    </w:rPr>
  </w:style>
  <w:style w:type="paragraph" w:customStyle="1" w:styleId="DraftLineWC">
    <w:name w:val="DraftLineW&amp;C"/>
    <w:basedOn w:val="Normalny"/>
    <w:uiPriority w:val="99"/>
    <w:rsid w:val="00087C7C"/>
    <w:pPr>
      <w:suppressAutoHyphens/>
      <w:spacing w:after="160" w:line="240" w:lineRule="auto"/>
      <w:ind w:firstLine="720"/>
      <w:jc w:val="right"/>
    </w:pPr>
    <w:rPr>
      <w:rFonts w:ascii="Times New Roman" w:hAnsi="Times New Roman"/>
      <w:sz w:val="20"/>
      <w:szCs w:val="20"/>
      <w:lang w:eastAsia="ar-SA"/>
    </w:rPr>
  </w:style>
  <w:style w:type="paragraph" w:customStyle="1" w:styleId="xl68">
    <w:name w:val="xl68"/>
    <w:basedOn w:val="Normalny"/>
    <w:uiPriority w:val="99"/>
    <w:rsid w:val="00087C7C"/>
    <w:pPr>
      <w:spacing w:before="100" w:beforeAutospacing="1" w:after="100" w:afterAutospacing="1" w:line="240" w:lineRule="auto"/>
      <w:jc w:val="left"/>
    </w:pPr>
    <w:rPr>
      <w:rFonts w:ascii="Arial Unicode MS" w:eastAsia="Arial Unicode MS" w:hAnsi="Times New Roman" w:cs="Arial Unicode MS"/>
      <w:sz w:val="24"/>
    </w:rPr>
  </w:style>
  <w:style w:type="paragraph" w:customStyle="1" w:styleId="xl114">
    <w:name w:val="xl114"/>
    <w:basedOn w:val="Normalny"/>
    <w:uiPriority w:val="99"/>
    <w:rsid w:val="00087C7C"/>
    <w:pPr>
      <w:spacing w:before="100" w:beforeAutospacing="1" w:after="100" w:afterAutospacing="1" w:line="240" w:lineRule="auto"/>
      <w:jc w:val="left"/>
    </w:pPr>
    <w:rPr>
      <w:rFonts w:ascii="Times New Roman" w:hAnsi="Times New Roman"/>
      <w:b/>
      <w:bCs/>
      <w:color w:val="FF0000"/>
      <w:sz w:val="24"/>
    </w:rPr>
  </w:style>
  <w:style w:type="character" w:customStyle="1" w:styleId="Bodytext">
    <w:name w:val="Body text_"/>
    <w:link w:val="Tekstpodstawowy1"/>
    <w:rsid w:val="00087C7C"/>
    <w:rPr>
      <w:rFonts w:ascii="Arial" w:eastAsia="Arial" w:hAnsi="Arial" w:cs="Arial"/>
      <w:shd w:val="clear" w:color="auto" w:fill="FFFFFF"/>
    </w:rPr>
  </w:style>
  <w:style w:type="paragraph" w:customStyle="1" w:styleId="Tekstpodstawowy1">
    <w:name w:val="Tekst podstawowy1"/>
    <w:basedOn w:val="Normalny"/>
    <w:link w:val="Bodytext"/>
    <w:rsid w:val="00087C7C"/>
    <w:pPr>
      <w:shd w:val="clear" w:color="auto" w:fill="FFFFFF"/>
      <w:spacing w:after="660" w:line="0" w:lineRule="atLeast"/>
      <w:ind w:hanging="500"/>
      <w:jc w:val="right"/>
    </w:pPr>
    <w:rPr>
      <w:rFonts w:eastAsia="Arial" w:cs="Arial"/>
      <w:sz w:val="20"/>
      <w:szCs w:val="20"/>
    </w:rPr>
  </w:style>
  <w:style w:type="character" w:customStyle="1" w:styleId="Nagwek2Znak">
    <w:name w:val="Nagłówek 2 Znak"/>
    <w:basedOn w:val="Domylnaczcionkaakapitu"/>
    <w:link w:val="Nagwek2"/>
    <w:rsid w:val="00241B2D"/>
    <w:rPr>
      <w:rFonts w:ascii="Arial" w:hAnsi="Arial" w:cs="Arial"/>
      <w:bCs/>
      <w:iCs/>
      <w:sz w:val="22"/>
      <w:szCs w:val="28"/>
    </w:rPr>
  </w:style>
  <w:style w:type="character" w:customStyle="1" w:styleId="ng-binding">
    <w:name w:val="ng-binding"/>
    <w:basedOn w:val="Domylnaczcionkaakapitu"/>
    <w:rsid w:val="00936ECC"/>
  </w:style>
  <w:style w:type="paragraph" w:customStyle="1" w:styleId="LewaNormal">
    <w:name w:val="Lewa_Normal"/>
    <w:link w:val="LewaNormalZnak"/>
    <w:qFormat/>
    <w:rsid w:val="00F020A3"/>
    <w:pPr>
      <w:tabs>
        <w:tab w:val="left" w:pos="1134"/>
      </w:tabs>
      <w:spacing w:line="280" w:lineRule="exact"/>
    </w:pPr>
    <w:rPr>
      <w:rFonts w:ascii="Arial" w:eastAsiaTheme="minorHAnsi" w:hAnsi="Arial" w:cs="Arial"/>
      <w:lang w:eastAsia="en-US"/>
    </w:rPr>
  </w:style>
  <w:style w:type="character" w:customStyle="1" w:styleId="LewaNormalZnak">
    <w:name w:val="Lewa_Normal Znak"/>
    <w:basedOn w:val="Domylnaczcionkaakapitu"/>
    <w:link w:val="LewaNormal"/>
    <w:rsid w:val="00F020A3"/>
    <w:rPr>
      <w:rFonts w:ascii="Arial" w:eastAsiaTheme="minorHAnsi" w:hAnsi="Arial" w:cs="Arial"/>
      <w:lang w:eastAsia="en-US"/>
    </w:rPr>
  </w:style>
  <w:style w:type="paragraph" w:styleId="Tekstpodstawowy">
    <w:name w:val="Body Text"/>
    <w:basedOn w:val="Normalny"/>
    <w:link w:val="TekstpodstawowyZnak"/>
    <w:rsid w:val="009F167E"/>
    <w:pPr>
      <w:spacing w:after="120"/>
    </w:pPr>
  </w:style>
  <w:style w:type="character" w:customStyle="1" w:styleId="TekstpodstawowyZnak">
    <w:name w:val="Tekst podstawowy Znak"/>
    <w:basedOn w:val="Domylnaczcionkaakapitu"/>
    <w:link w:val="Tekstpodstawowy"/>
    <w:rsid w:val="009F167E"/>
    <w:rPr>
      <w:rFonts w:ascii="Arial" w:hAnsi="Arial"/>
      <w:sz w:val="22"/>
      <w:szCs w:val="24"/>
    </w:rPr>
  </w:style>
  <w:style w:type="character" w:styleId="Pogrubienie">
    <w:name w:val="Strong"/>
    <w:basedOn w:val="Domylnaczcionkaakapitu"/>
    <w:uiPriority w:val="22"/>
    <w:qFormat/>
    <w:rsid w:val="00AE195A"/>
    <w:rPr>
      <w:b/>
      <w:bCs/>
    </w:rPr>
  </w:style>
  <w:style w:type="paragraph" w:customStyle="1" w:styleId="Styl1">
    <w:name w:val="Styl 1"/>
    <w:basedOn w:val="Akapitzlist"/>
    <w:link w:val="Styl1Znak"/>
    <w:qFormat/>
    <w:rsid w:val="004F4CEF"/>
    <w:pPr>
      <w:keepNext/>
      <w:numPr>
        <w:numId w:val="13"/>
      </w:numPr>
      <w:shd w:val="clear" w:color="auto" w:fill="17365D" w:themeFill="text2" w:themeFillShade="BF"/>
      <w:spacing w:before="240" w:after="120" w:line="259" w:lineRule="auto"/>
      <w:ind w:left="357" w:hanging="357"/>
      <w:outlineLvl w:val="0"/>
    </w:pPr>
    <w:rPr>
      <w:rFonts w:eastAsiaTheme="minorHAnsi" w:cs="Arial"/>
      <w:b/>
      <w:color w:val="FFFFFF" w:themeColor="background1"/>
      <w:sz w:val="20"/>
      <w:szCs w:val="20"/>
      <w:lang w:eastAsia="en-US"/>
    </w:rPr>
  </w:style>
  <w:style w:type="character" w:customStyle="1" w:styleId="Styl1Znak">
    <w:name w:val="Styl 1 Znak"/>
    <w:basedOn w:val="Domylnaczcionkaakapitu"/>
    <w:link w:val="Styl1"/>
    <w:rsid w:val="004F4CEF"/>
    <w:rPr>
      <w:rFonts w:ascii="Arial" w:eastAsiaTheme="minorHAnsi" w:hAnsi="Arial" w:cs="Arial"/>
      <w:b/>
      <w:color w:val="FFFFFF" w:themeColor="background1"/>
      <w:shd w:val="clear" w:color="auto" w:fill="17365D" w:themeFill="text2" w:themeFillShade="BF"/>
      <w:lang w:eastAsia="en-US"/>
    </w:rPr>
  </w:style>
  <w:style w:type="paragraph" w:customStyle="1" w:styleId="Styl11">
    <w:name w:val="Styl 1.1."/>
    <w:basedOn w:val="Akapitzlist"/>
    <w:link w:val="Styl11Znak"/>
    <w:qFormat/>
    <w:rsid w:val="004F4CEF"/>
    <w:pPr>
      <w:numPr>
        <w:ilvl w:val="1"/>
        <w:numId w:val="13"/>
      </w:numPr>
      <w:spacing w:line="259" w:lineRule="auto"/>
      <w:ind w:left="709" w:hanging="709"/>
    </w:pPr>
    <w:rPr>
      <w:rFonts w:eastAsiaTheme="minorHAnsi" w:cs="Arial"/>
      <w:sz w:val="20"/>
      <w:szCs w:val="20"/>
      <w:lang w:eastAsia="en-US"/>
    </w:rPr>
  </w:style>
  <w:style w:type="paragraph" w:customStyle="1" w:styleId="Styl111">
    <w:name w:val="Styl 1.1.1."/>
    <w:basedOn w:val="Styl11"/>
    <w:link w:val="Styl111Znak"/>
    <w:qFormat/>
    <w:rsid w:val="004F4CEF"/>
    <w:pPr>
      <w:numPr>
        <w:ilvl w:val="2"/>
      </w:numPr>
    </w:pPr>
  </w:style>
  <w:style w:type="paragraph" w:customStyle="1" w:styleId="Styl1111">
    <w:name w:val="Styl 1.1.1.1."/>
    <w:basedOn w:val="Styl11"/>
    <w:link w:val="Styl1111Znak"/>
    <w:qFormat/>
    <w:rsid w:val="004F4CEF"/>
    <w:pPr>
      <w:numPr>
        <w:ilvl w:val="3"/>
      </w:numPr>
      <w:ind w:left="2268" w:hanging="850"/>
    </w:pPr>
  </w:style>
  <w:style w:type="character" w:customStyle="1" w:styleId="Styl11Znak">
    <w:name w:val="Styl 1.1. Znak"/>
    <w:basedOn w:val="Domylnaczcionkaakapitu"/>
    <w:link w:val="Styl11"/>
    <w:rsid w:val="00D877C6"/>
    <w:rPr>
      <w:rFonts w:ascii="Arial" w:eastAsiaTheme="minorHAnsi" w:hAnsi="Arial" w:cs="Arial"/>
      <w:lang w:eastAsia="en-US"/>
    </w:rPr>
  </w:style>
  <w:style w:type="character" w:customStyle="1" w:styleId="Styl111Znak">
    <w:name w:val="Styl 1.1.1. Znak"/>
    <w:basedOn w:val="Styl11Znak"/>
    <w:link w:val="Styl111"/>
    <w:rsid w:val="00D877C6"/>
    <w:rPr>
      <w:rFonts w:ascii="Arial" w:eastAsiaTheme="minorHAnsi" w:hAnsi="Arial" w:cs="Arial"/>
      <w:lang w:eastAsia="en-US"/>
    </w:rPr>
  </w:style>
  <w:style w:type="paragraph" w:customStyle="1" w:styleId="Styl1beznr">
    <w:name w:val="Styl 1. bez nr"/>
    <w:basedOn w:val="Styl11"/>
    <w:link w:val="Styl1beznrZnak"/>
    <w:qFormat/>
    <w:rsid w:val="00D877C6"/>
    <w:pPr>
      <w:numPr>
        <w:ilvl w:val="0"/>
        <w:numId w:val="0"/>
      </w:numPr>
      <w:ind w:left="426"/>
    </w:pPr>
  </w:style>
  <w:style w:type="character" w:customStyle="1" w:styleId="Styl1111Znak">
    <w:name w:val="Styl 1.1.1.1. Znak"/>
    <w:basedOn w:val="Styl11Znak"/>
    <w:link w:val="Styl1111"/>
    <w:rsid w:val="00D877C6"/>
    <w:rPr>
      <w:rFonts w:ascii="Arial" w:eastAsiaTheme="minorHAnsi" w:hAnsi="Arial" w:cs="Arial"/>
      <w:lang w:eastAsia="en-US"/>
    </w:rPr>
  </w:style>
  <w:style w:type="paragraph" w:customStyle="1" w:styleId="Styla">
    <w:name w:val="Styl a."/>
    <w:basedOn w:val="Styl1beznr"/>
    <w:link w:val="StylaZnak"/>
    <w:qFormat/>
    <w:rsid w:val="00D877C6"/>
    <w:pPr>
      <w:numPr>
        <w:numId w:val="14"/>
      </w:numPr>
    </w:pPr>
  </w:style>
  <w:style w:type="character" w:customStyle="1" w:styleId="Styl1beznrZnak">
    <w:name w:val="Styl 1. bez nr Znak"/>
    <w:basedOn w:val="Styl11Znak"/>
    <w:link w:val="Styl1beznr"/>
    <w:rsid w:val="00D877C6"/>
    <w:rPr>
      <w:rFonts w:ascii="Arial" w:eastAsiaTheme="minorHAnsi" w:hAnsi="Arial" w:cs="Arial"/>
      <w:lang w:eastAsia="en-US"/>
    </w:rPr>
  </w:style>
  <w:style w:type="paragraph" w:customStyle="1" w:styleId="Stylkropka">
    <w:name w:val="Styl kropka"/>
    <w:basedOn w:val="Styla"/>
    <w:link w:val="StylkropkaZnak"/>
    <w:qFormat/>
    <w:rsid w:val="00D877C6"/>
    <w:pPr>
      <w:numPr>
        <w:numId w:val="15"/>
      </w:numPr>
    </w:pPr>
  </w:style>
  <w:style w:type="character" w:customStyle="1" w:styleId="StylaZnak">
    <w:name w:val="Styl a. Znak"/>
    <w:basedOn w:val="Styl1beznrZnak"/>
    <w:link w:val="Styla"/>
    <w:rsid w:val="00D877C6"/>
    <w:rPr>
      <w:rFonts w:ascii="Arial" w:eastAsiaTheme="minorHAnsi" w:hAnsi="Arial" w:cs="Arial"/>
      <w:lang w:eastAsia="en-US"/>
    </w:rPr>
  </w:style>
  <w:style w:type="paragraph" w:customStyle="1" w:styleId="Stylstrzaka">
    <w:name w:val="Styl strzałka"/>
    <w:basedOn w:val="Stylkropka"/>
    <w:link w:val="StylstrzakaZnak"/>
    <w:qFormat/>
    <w:rsid w:val="00D877C6"/>
    <w:pPr>
      <w:numPr>
        <w:numId w:val="16"/>
      </w:numPr>
    </w:pPr>
  </w:style>
  <w:style w:type="character" w:customStyle="1" w:styleId="StylkropkaZnak">
    <w:name w:val="Styl kropka Znak"/>
    <w:basedOn w:val="StylaZnak"/>
    <w:link w:val="Stylkropka"/>
    <w:rsid w:val="00D877C6"/>
    <w:rPr>
      <w:rFonts w:ascii="Arial" w:eastAsiaTheme="minorHAnsi" w:hAnsi="Arial" w:cs="Arial"/>
      <w:lang w:eastAsia="en-US"/>
    </w:rPr>
  </w:style>
  <w:style w:type="character" w:customStyle="1" w:styleId="StylstrzakaZnak">
    <w:name w:val="Styl strzałka Znak"/>
    <w:basedOn w:val="StylkropkaZnak"/>
    <w:link w:val="Stylstrzaka"/>
    <w:rsid w:val="00D877C6"/>
    <w:rPr>
      <w:rFonts w:ascii="Arial" w:eastAsiaTheme="minorHAnsi" w:hAnsi="Arial" w:cs="Arial"/>
      <w:lang w:eastAsia="en-US"/>
    </w:rPr>
  </w:style>
  <w:style w:type="paragraph" w:customStyle="1" w:styleId="Styla0">
    <w:name w:val="Styl a)"/>
    <w:basedOn w:val="Styla"/>
    <w:link w:val="StylaZnak0"/>
    <w:qFormat/>
    <w:rsid w:val="00D877C6"/>
    <w:pPr>
      <w:numPr>
        <w:numId w:val="0"/>
      </w:numPr>
      <w:spacing w:line="276" w:lineRule="auto"/>
    </w:pPr>
    <w:rPr>
      <w:rFonts w:eastAsia="Calibri" w:cs="Calibri"/>
    </w:rPr>
  </w:style>
  <w:style w:type="character" w:customStyle="1" w:styleId="StylaZnak0">
    <w:name w:val="Styl a) Znak"/>
    <w:basedOn w:val="StylaZnak"/>
    <w:link w:val="Styla0"/>
    <w:rsid w:val="00D877C6"/>
    <w:rPr>
      <w:rFonts w:ascii="Arial" w:eastAsia="Calibri" w:hAnsi="Arial" w:cs="Calibri"/>
      <w:lang w:eastAsia="en-US"/>
    </w:rPr>
  </w:style>
  <w:style w:type="paragraph" w:customStyle="1" w:styleId="Stylb1">
    <w:name w:val="Styl b. 1."/>
    <w:basedOn w:val="Normalny"/>
    <w:link w:val="Stylb1Znak"/>
    <w:qFormat/>
    <w:rsid w:val="00D877C6"/>
    <w:pPr>
      <w:spacing w:line="276" w:lineRule="auto"/>
      <w:ind w:left="426"/>
    </w:pPr>
    <w:rPr>
      <w:rFonts w:eastAsia="Calibri" w:cs="Calibri"/>
      <w:sz w:val="20"/>
      <w:szCs w:val="22"/>
      <w:lang w:eastAsia="en-US"/>
    </w:rPr>
  </w:style>
  <w:style w:type="paragraph" w:customStyle="1" w:styleId="StylZa">
    <w:name w:val="Styl Zał."/>
    <w:basedOn w:val="Normalny"/>
    <w:link w:val="StylZaZnak"/>
    <w:qFormat/>
    <w:rsid w:val="00D877C6"/>
    <w:pPr>
      <w:spacing w:after="200" w:line="276" w:lineRule="auto"/>
      <w:jc w:val="right"/>
      <w:outlineLvl w:val="1"/>
    </w:pPr>
    <w:rPr>
      <w:rFonts w:cs="Calibri"/>
      <w:b/>
      <w:iCs/>
      <w:color w:val="000000"/>
      <w:sz w:val="20"/>
      <w:szCs w:val="22"/>
      <w:lang w:eastAsia="en-US"/>
    </w:rPr>
  </w:style>
  <w:style w:type="character" w:customStyle="1" w:styleId="Stylb1Znak">
    <w:name w:val="Styl b. 1. Znak"/>
    <w:basedOn w:val="Domylnaczcionkaakapitu"/>
    <w:link w:val="Stylb1"/>
    <w:rsid w:val="00D877C6"/>
    <w:rPr>
      <w:rFonts w:ascii="Arial" w:eastAsia="Calibri" w:hAnsi="Arial" w:cs="Calibri"/>
      <w:szCs w:val="22"/>
      <w:lang w:eastAsia="en-US"/>
    </w:rPr>
  </w:style>
  <w:style w:type="paragraph" w:customStyle="1" w:styleId="Styltytuza">
    <w:name w:val="Styl tytuł zał."/>
    <w:basedOn w:val="Normalny"/>
    <w:link w:val="StyltytuzaZnak"/>
    <w:qFormat/>
    <w:rsid w:val="00D877C6"/>
    <w:pPr>
      <w:spacing w:after="200" w:line="276" w:lineRule="auto"/>
      <w:jc w:val="center"/>
    </w:pPr>
    <w:rPr>
      <w:rFonts w:eastAsia="Calibri" w:cs="Calibri"/>
      <w:b/>
      <w:sz w:val="20"/>
      <w:szCs w:val="22"/>
      <w:lang w:eastAsia="en-US"/>
    </w:rPr>
  </w:style>
  <w:style w:type="character" w:customStyle="1" w:styleId="StylZaZnak">
    <w:name w:val="Styl Zał. Znak"/>
    <w:basedOn w:val="Domylnaczcionkaakapitu"/>
    <w:link w:val="StylZa"/>
    <w:rsid w:val="00D877C6"/>
    <w:rPr>
      <w:rFonts w:ascii="Arial" w:hAnsi="Arial" w:cs="Calibri"/>
      <w:b/>
      <w:iCs/>
      <w:color w:val="000000"/>
      <w:szCs w:val="22"/>
      <w:lang w:eastAsia="en-US"/>
    </w:rPr>
  </w:style>
  <w:style w:type="paragraph" w:customStyle="1" w:styleId="Styl1formularz">
    <w:name w:val="Styl 1. formularz"/>
    <w:basedOn w:val="Akapitzlist"/>
    <w:link w:val="Styl1formularzZnak"/>
    <w:qFormat/>
    <w:rsid w:val="00D877C6"/>
    <w:pPr>
      <w:numPr>
        <w:numId w:val="18"/>
      </w:numPr>
      <w:spacing w:before="120" w:line="240" w:lineRule="auto"/>
      <w:ind w:left="425" w:hanging="425"/>
      <w:contextualSpacing w:val="0"/>
    </w:pPr>
    <w:rPr>
      <w:rFonts w:cs="Arial"/>
      <w:color w:val="000000"/>
      <w:sz w:val="20"/>
      <w:szCs w:val="20"/>
    </w:rPr>
  </w:style>
  <w:style w:type="character" w:customStyle="1" w:styleId="StyltytuzaZnak">
    <w:name w:val="Styl tytuł zał. Znak"/>
    <w:basedOn w:val="Domylnaczcionkaakapitu"/>
    <w:link w:val="Styltytuza"/>
    <w:rsid w:val="00D877C6"/>
    <w:rPr>
      <w:rFonts w:ascii="Arial" w:eastAsia="Calibri" w:hAnsi="Arial" w:cs="Calibri"/>
      <w:b/>
      <w:szCs w:val="22"/>
      <w:lang w:eastAsia="en-US"/>
    </w:rPr>
  </w:style>
  <w:style w:type="character" w:customStyle="1" w:styleId="Styl1formularzZnak">
    <w:name w:val="Styl 1. formularz Znak"/>
    <w:basedOn w:val="Domylnaczcionkaakapitu"/>
    <w:link w:val="Styl1formularz"/>
    <w:rsid w:val="00D877C6"/>
    <w:rPr>
      <w:rFonts w:ascii="Arial" w:hAnsi="Arial" w:cs="Arial"/>
      <w:color w:val="000000"/>
    </w:rPr>
  </w:style>
  <w:style w:type="paragraph" w:customStyle="1" w:styleId="Dzia">
    <w:name w:val="Dział"/>
    <w:basedOn w:val="Normalny"/>
    <w:link w:val="DziaZnak"/>
    <w:qFormat/>
    <w:rsid w:val="001F74AF"/>
    <w:pPr>
      <w:keepNext/>
      <w:spacing w:before="400" w:after="320" w:line="276" w:lineRule="auto"/>
      <w:ind w:left="425" w:hanging="425"/>
      <w:contextualSpacing/>
      <w:jc w:val="center"/>
    </w:pPr>
    <w:rPr>
      <w:rFonts w:cs="Arial"/>
      <w:b/>
      <w:bCs/>
      <w:sz w:val="20"/>
      <w:szCs w:val="20"/>
    </w:rPr>
  </w:style>
  <w:style w:type="character" w:customStyle="1" w:styleId="DziaZnak">
    <w:name w:val="Dział Znak"/>
    <w:basedOn w:val="Domylnaczcionkaakapitu"/>
    <w:link w:val="Dzia"/>
    <w:rsid w:val="001F74AF"/>
    <w:rPr>
      <w:rFonts w:ascii="Arial" w:hAnsi="Arial" w:cs="Arial"/>
      <w:b/>
      <w:bCs/>
    </w:rPr>
  </w:style>
  <w:style w:type="paragraph" w:customStyle="1" w:styleId="Default">
    <w:name w:val="Default"/>
    <w:rsid w:val="006902BF"/>
    <w:pPr>
      <w:autoSpaceDE w:val="0"/>
      <w:autoSpaceDN w:val="0"/>
      <w:adjustRightInd w:val="0"/>
    </w:pPr>
    <w:rPr>
      <w:rFonts w:ascii="Calibri" w:hAnsi="Calibri" w:cs="Calibri"/>
      <w:color w:val="000000"/>
      <w:sz w:val="24"/>
      <w:szCs w:val="24"/>
    </w:rPr>
  </w:style>
  <w:style w:type="table" w:styleId="Tabela-Siatka">
    <w:name w:val="Table Grid"/>
    <w:basedOn w:val="Standardowy"/>
    <w:uiPriority w:val="39"/>
    <w:rsid w:val="00E14E0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rsid w:val="006C68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3703">
      <w:bodyDiv w:val="1"/>
      <w:marLeft w:val="0"/>
      <w:marRight w:val="0"/>
      <w:marTop w:val="0"/>
      <w:marBottom w:val="0"/>
      <w:divBdr>
        <w:top w:val="none" w:sz="0" w:space="0" w:color="auto"/>
        <w:left w:val="none" w:sz="0" w:space="0" w:color="auto"/>
        <w:bottom w:val="none" w:sz="0" w:space="0" w:color="auto"/>
        <w:right w:val="none" w:sz="0" w:space="0" w:color="auto"/>
      </w:divBdr>
    </w:div>
    <w:div w:id="46690498">
      <w:bodyDiv w:val="1"/>
      <w:marLeft w:val="0"/>
      <w:marRight w:val="0"/>
      <w:marTop w:val="0"/>
      <w:marBottom w:val="0"/>
      <w:divBdr>
        <w:top w:val="none" w:sz="0" w:space="0" w:color="auto"/>
        <w:left w:val="none" w:sz="0" w:space="0" w:color="auto"/>
        <w:bottom w:val="none" w:sz="0" w:space="0" w:color="auto"/>
        <w:right w:val="none" w:sz="0" w:space="0" w:color="auto"/>
      </w:divBdr>
    </w:div>
    <w:div w:id="103766345">
      <w:bodyDiv w:val="1"/>
      <w:marLeft w:val="0"/>
      <w:marRight w:val="0"/>
      <w:marTop w:val="0"/>
      <w:marBottom w:val="0"/>
      <w:divBdr>
        <w:top w:val="none" w:sz="0" w:space="0" w:color="auto"/>
        <w:left w:val="none" w:sz="0" w:space="0" w:color="auto"/>
        <w:bottom w:val="none" w:sz="0" w:space="0" w:color="auto"/>
        <w:right w:val="none" w:sz="0" w:space="0" w:color="auto"/>
      </w:divBdr>
    </w:div>
    <w:div w:id="177745070">
      <w:bodyDiv w:val="1"/>
      <w:marLeft w:val="0"/>
      <w:marRight w:val="0"/>
      <w:marTop w:val="0"/>
      <w:marBottom w:val="0"/>
      <w:divBdr>
        <w:top w:val="none" w:sz="0" w:space="0" w:color="auto"/>
        <w:left w:val="none" w:sz="0" w:space="0" w:color="auto"/>
        <w:bottom w:val="none" w:sz="0" w:space="0" w:color="auto"/>
        <w:right w:val="none" w:sz="0" w:space="0" w:color="auto"/>
      </w:divBdr>
    </w:div>
    <w:div w:id="337463184">
      <w:bodyDiv w:val="1"/>
      <w:marLeft w:val="0"/>
      <w:marRight w:val="0"/>
      <w:marTop w:val="0"/>
      <w:marBottom w:val="0"/>
      <w:divBdr>
        <w:top w:val="none" w:sz="0" w:space="0" w:color="auto"/>
        <w:left w:val="none" w:sz="0" w:space="0" w:color="auto"/>
        <w:bottom w:val="none" w:sz="0" w:space="0" w:color="auto"/>
        <w:right w:val="none" w:sz="0" w:space="0" w:color="auto"/>
      </w:divBdr>
    </w:div>
    <w:div w:id="359668829">
      <w:bodyDiv w:val="1"/>
      <w:marLeft w:val="0"/>
      <w:marRight w:val="0"/>
      <w:marTop w:val="0"/>
      <w:marBottom w:val="0"/>
      <w:divBdr>
        <w:top w:val="none" w:sz="0" w:space="0" w:color="auto"/>
        <w:left w:val="none" w:sz="0" w:space="0" w:color="auto"/>
        <w:bottom w:val="none" w:sz="0" w:space="0" w:color="auto"/>
        <w:right w:val="none" w:sz="0" w:space="0" w:color="auto"/>
      </w:divBdr>
    </w:div>
    <w:div w:id="410810800">
      <w:bodyDiv w:val="1"/>
      <w:marLeft w:val="0"/>
      <w:marRight w:val="0"/>
      <w:marTop w:val="0"/>
      <w:marBottom w:val="0"/>
      <w:divBdr>
        <w:top w:val="none" w:sz="0" w:space="0" w:color="auto"/>
        <w:left w:val="none" w:sz="0" w:space="0" w:color="auto"/>
        <w:bottom w:val="none" w:sz="0" w:space="0" w:color="auto"/>
        <w:right w:val="none" w:sz="0" w:space="0" w:color="auto"/>
      </w:divBdr>
    </w:div>
    <w:div w:id="531266844">
      <w:bodyDiv w:val="1"/>
      <w:marLeft w:val="0"/>
      <w:marRight w:val="0"/>
      <w:marTop w:val="0"/>
      <w:marBottom w:val="0"/>
      <w:divBdr>
        <w:top w:val="none" w:sz="0" w:space="0" w:color="auto"/>
        <w:left w:val="none" w:sz="0" w:space="0" w:color="auto"/>
        <w:bottom w:val="none" w:sz="0" w:space="0" w:color="auto"/>
        <w:right w:val="none" w:sz="0" w:space="0" w:color="auto"/>
      </w:divBdr>
    </w:div>
    <w:div w:id="540825426">
      <w:bodyDiv w:val="1"/>
      <w:marLeft w:val="0"/>
      <w:marRight w:val="0"/>
      <w:marTop w:val="0"/>
      <w:marBottom w:val="0"/>
      <w:divBdr>
        <w:top w:val="none" w:sz="0" w:space="0" w:color="auto"/>
        <w:left w:val="none" w:sz="0" w:space="0" w:color="auto"/>
        <w:bottom w:val="none" w:sz="0" w:space="0" w:color="auto"/>
        <w:right w:val="none" w:sz="0" w:space="0" w:color="auto"/>
      </w:divBdr>
    </w:div>
    <w:div w:id="546142257">
      <w:bodyDiv w:val="1"/>
      <w:marLeft w:val="0"/>
      <w:marRight w:val="0"/>
      <w:marTop w:val="0"/>
      <w:marBottom w:val="0"/>
      <w:divBdr>
        <w:top w:val="none" w:sz="0" w:space="0" w:color="auto"/>
        <w:left w:val="none" w:sz="0" w:space="0" w:color="auto"/>
        <w:bottom w:val="none" w:sz="0" w:space="0" w:color="auto"/>
        <w:right w:val="none" w:sz="0" w:space="0" w:color="auto"/>
      </w:divBdr>
    </w:div>
    <w:div w:id="679043876">
      <w:bodyDiv w:val="1"/>
      <w:marLeft w:val="0"/>
      <w:marRight w:val="0"/>
      <w:marTop w:val="0"/>
      <w:marBottom w:val="0"/>
      <w:divBdr>
        <w:top w:val="none" w:sz="0" w:space="0" w:color="auto"/>
        <w:left w:val="none" w:sz="0" w:space="0" w:color="auto"/>
        <w:bottom w:val="none" w:sz="0" w:space="0" w:color="auto"/>
        <w:right w:val="none" w:sz="0" w:space="0" w:color="auto"/>
      </w:divBdr>
    </w:div>
    <w:div w:id="684523893">
      <w:bodyDiv w:val="1"/>
      <w:marLeft w:val="0"/>
      <w:marRight w:val="0"/>
      <w:marTop w:val="0"/>
      <w:marBottom w:val="0"/>
      <w:divBdr>
        <w:top w:val="none" w:sz="0" w:space="0" w:color="auto"/>
        <w:left w:val="none" w:sz="0" w:space="0" w:color="auto"/>
        <w:bottom w:val="none" w:sz="0" w:space="0" w:color="auto"/>
        <w:right w:val="none" w:sz="0" w:space="0" w:color="auto"/>
      </w:divBdr>
    </w:div>
    <w:div w:id="771978914">
      <w:bodyDiv w:val="1"/>
      <w:marLeft w:val="0"/>
      <w:marRight w:val="0"/>
      <w:marTop w:val="0"/>
      <w:marBottom w:val="0"/>
      <w:divBdr>
        <w:top w:val="none" w:sz="0" w:space="0" w:color="auto"/>
        <w:left w:val="none" w:sz="0" w:space="0" w:color="auto"/>
        <w:bottom w:val="none" w:sz="0" w:space="0" w:color="auto"/>
        <w:right w:val="none" w:sz="0" w:space="0" w:color="auto"/>
      </w:divBdr>
    </w:div>
    <w:div w:id="832136381">
      <w:bodyDiv w:val="1"/>
      <w:marLeft w:val="0"/>
      <w:marRight w:val="0"/>
      <w:marTop w:val="0"/>
      <w:marBottom w:val="0"/>
      <w:divBdr>
        <w:top w:val="none" w:sz="0" w:space="0" w:color="auto"/>
        <w:left w:val="none" w:sz="0" w:space="0" w:color="auto"/>
        <w:bottom w:val="none" w:sz="0" w:space="0" w:color="auto"/>
        <w:right w:val="none" w:sz="0" w:space="0" w:color="auto"/>
      </w:divBdr>
    </w:div>
    <w:div w:id="935210346">
      <w:bodyDiv w:val="1"/>
      <w:marLeft w:val="0"/>
      <w:marRight w:val="0"/>
      <w:marTop w:val="0"/>
      <w:marBottom w:val="0"/>
      <w:divBdr>
        <w:top w:val="none" w:sz="0" w:space="0" w:color="auto"/>
        <w:left w:val="none" w:sz="0" w:space="0" w:color="auto"/>
        <w:bottom w:val="none" w:sz="0" w:space="0" w:color="auto"/>
        <w:right w:val="none" w:sz="0" w:space="0" w:color="auto"/>
      </w:divBdr>
    </w:div>
    <w:div w:id="1080449503">
      <w:bodyDiv w:val="1"/>
      <w:marLeft w:val="0"/>
      <w:marRight w:val="0"/>
      <w:marTop w:val="0"/>
      <w:marBottom w:val="0"/>
      <w:divBdr>
        <w:top w:val="none" w:sz="0" w:space="0" w:color="auto"/>
        <w:left w:val="none" w:sz="0" w:space="0" w:color="auto"/>
        <w:bottom w:val="none" w:sz="0" w:space="0" w:color="auto"/>
        <w:right w:val="none" w:sz="0" w:space="0" w:color="auto"/>
      </w:divBdr>
    </w:div>
    <w:div w:id="1319651242">
      <w:bodyDiv w:val="1"/>
      <w:marLeft w:val="0"/>
      <w:marRight w:val="0"/>
      <w:marTop w:val="0"/>
      <w:marBottom w:val="0"/>
      <w:divBdr>
        <w:top w:val="none" w:sz="0" w:space="0" w:color="auto"/>
        <w:left w:val="none" w:sz="0" w:space="0" w:color="auto"/>
        <w:bottom w:val="none" w:sz="0" w:space="0" w:color="auto"/>
        <w:right w:val="none" w:sz="0" w:space="0" w:color="auto"/>
      </w:divBdr>
    </w:div>
    <w:div w:id="1363019652">
      <w:bodyDiv w:val="1"/>
      <w:marLeft w:val="0"/>
      <w:marRight w:val="0"/>
      <w:marTop w:val="0"/>
      <w:marBottom w:val="0"/>
      <w:divBdr>
        <w:top w:val="none" w:sz="0" w:space="0" w:color="auto"/>
        <w:left w:val="none" w:sz="0" w:space="0" w:color="auto"/>
        <w:bottom w:val="none" w:sz="0" w:space="0" w:color="auto"/>
        <w:right w:val="none" w:sz="0" w:space="0" w:color="auto"/>
      </w:divBdr>
    </w:div>
    <w:div w:id="1550457400">
      <w:bodyDiv w:val="1"/>
      <w:marLeft w:val="0"/>
      <w:marRight w:val="0"/>
      <w:marTop w:val="0"/>
      <w:marBottom w:val="0"/>
      <w:divBdr>
        <w:top w:val="none" w:sz="0" w:space="0" w:color="auto"/>
        <w:left w:val="none" w:sz="0" w:space="0" w:color="auto"/>
        <w:bottom w:val="none" w:sz="0" w:space="0" w:color="auto"/>
        <w:right w:val="none" w:sz="0" w:space="0" w:color="auto"/>
      </w:divBdr>
    </w:div>
    <w:div w:id="1723286758">
      <w:bodyDiv w:val="1"/>
      <w:marLeft w:val="0"/>
      <w:marRight w:val="0"/>
      <w:marTop w:val="0"/>
      <w:marBottom w:val="0"/>
      <w:divBdr>
        <w:top w:val="none" w:sz="0" w:space="0" w:color="auto"/>
        <w:left w:val="none" w:sz="0" w:space="0" w:color="auto"/>
        <w:bottom w:val="none" w:sz="0" w:space="0" w:color="auto"/>
        <w:right w:val="none" w:sz="0" w:space="0" w:color="auto"/>
      </w:divBdr>
    </w:div>
    <w:div w:id="1872719972">
      <w:bodyDiv w:val="1"/>
      <w:marLeft w:val="0"/>
      <w:marRight w:val="0"/>
      <w:marTop w:val="0"/>
      <w:marBottom w:val="0"/>
      <w:divBdr>
        <w:top w:val="none" w:sz="0" w:space="0" w:color="auto"/>
        <w:left w:val="none" w:sz="0" w:space="0" w:color="auto"/>
        <w:bottom w:val="none" w:sz="0" w:space="0" w:color="auto"/>
        <w:right w:val="none" w:sz="0" w:space="0" w:color="auto"/>
      </w:divBdr>
    </w:div>
    <w:div w:id="1986006941">
      <w:bodyDiv w:val="1"/>
      <w:marLeft w:val="0"/>
      <w:marRight w:val="0"/>
      <w:marTop w:val="0"/>
      <w:marBottom w:val="0"/>
      <w:divBdr>
        <w:top w:val="none" w:sz="0" w:space="0" w:color="auto"/>
        <w:left w:val="none" w:sz="0" w:space="0" w:color="auto"/>
        <w:bottom w:val="none" w:sz="0" w:space="0" w:color="auto"/>
        <w:right w:val="none" w:sz="0" w:space="0" w:color="auto"/>
      </w:divBdr>
    </w:div>
    <w:div w:id="2073506699">
      <w:bodyDiv w:val="1"/>
      <w:marLeft w:val="0"/>
      <w:marRight w:val="0"/>
      <w:marTop w:val="0"/>
      <w:marBottom w:val="0"/>
      <w:divBdr>
        <w:top w:val="none" w:sz="0" w:space="0" w:color="auto"/>
        <w:left w:val="none" w:sz="0" w:space="0" w:color="auto"/>
        <w:bottom w:val="none" w:sz="0" w:space="0" w:color="auto"/>
        <w:right w:val="none" w:sz="0" w:space="0" w:color="auto"/>
      </w:divBdr>
    </w:div>
    <w:div w:id="2114475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rzetargi.pgnig.p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zetargi.pgnig.p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orlen.pl" TargetMode="Externa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rzetargi.pgnig.p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w4068\AppData\Local\Temp\Temp1_szablony%20centrali.zip\szablony%20centrali\SIWZ_.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89E88A9AD6B0A4EB8282040E624695E" ma:contentTypeVersion="4" ma:contentTypeDescription="Utwórz nowy dokument." ma:contentTypeScope="" ma:versionID="c049b4c55d200298c3b8c7f6e20021d4">
  <xsd:schema xmlns:xsd="http://www.w3.org/2001/XMLSchema" xmlns:xs="http://www.w3.org/2001/XMLSchema" xmlns:p="http://schemas.microsoft.com/office/2006/metadata/properties" xmlns:ns2="366bcbea-f306-49df-9fee-420df3f21ab2" xmlns:ns3="83cc594e-1913-4543-bb38-8a2f73b7f1c3" targetNamespace="http://schemas.microsoft.com/office/2006/metadata/properties" ma:root="true" ma:fieldsID="5900c8355f374d3a1807f2a5bcdacc78" ns2:_="" ns3:_="">
    <xsd:import namespace="366bcbea-f306-49df-9fee-420df3f21ab2"/>
    <xsd:import namespace="83cc594e-1913-4543-bb38-8a2f73b7f1c3"/>
    <xsd:element name="properties">
      <xsd:complexType>
        <xsd:sequence>
          <xsd:element name="documentManagement">
            <xsd:complexType>
              <xsd:all>
                <xsd:element ref="ns2:SharedWithUsers" minOccurs="0"/>
                <xsd:element ref="ns2:SharedWithDetails" minOccurs="0"/>
                <xsd:element ref="ns3:WEInstan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bcbea-f306-49df-9fee-420df3f21ab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cc594e-1913-4543-bb38-8a2f73b7f1c3" elementFormDefault="qualified">
    <xsd:import namespace="http://schemas.microsoft.com/office/2006/documentManagement/types"/>
    <xsd:import namespace="http://schemas.microsoft.com/office/infopath/2007/PartnerControls"/>
    <xsd:element name="WEInstance" ma:index="10" nillable="true" ma:displayName="Akceptacja" ma:internalName="WEInstanc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WEInstance xmlns="83cc594e-1913-4543-bb38-8a2f73b7f1c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7057EC-185A-4955-98B7-9CB0F397356C}">
  <ds:schemaRefs>
    <ds:schemaRef ds:uri="http://schemas.microsoft.com/sharepoint/v3/contenttype/forms"/>
  </ds:schemaRefs>
</ds:datastoreItem>
</file>

<file path=customXml/itemProps2.xml><?xml version="1.0" encoding="utf-8"?>
<ds:datastoreItem xmlns:ds="http://schemas.openxmlformats.org/officeDocument/2006/customXml" ds:itemID="{2FAFDC6A-D4FF-4CC1-8668-785EF63C46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6bcbea-f306-49df-9fee-420df3f21ab2"/>
    <ds:schemaRef ds:uri="83cc594e-1913-4543-bb38-8a2f73b7f1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A0D795D-791D-4B87-957F-6F70E15200C4}">
  <ds:schemaRefs>
    <ds:schemaRef ds:uri="http://schemas.microsoft.com/office/2006/metadata/properties"/>
    <ds:schemaRef ds:uri="http://schemas.microsoft.com/office/infopath/2007/PartnerControls"/>
    <ds:schemaRef ds:uri="83cc594e-1913-4543-bb38-8a2f73b7f1c3"/>
  </ds:schemaRefs>
</ds:datastoreItem>
</file>

<file path=customXml/itemProps4.xml><?xml version="1.0" encoding="utf-8"?>
<ds:datastoreItem xmlns:ds="http://schemas.openxmlformats.org/officeDocument/2006/customXml" ds:itemID="{E97E15C2-3505-4726-97AB-78FEB81F77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SIWZ_</Template>
  <TotalTime>504</TotalTime>
  <Pages>30</Pages>
  <Words>10380</Words>
  <Characters>62285</Characters>
  <Application>Microsoft Office Word</Application>
  <DocSecurity>0</DocSecurity>
  <Lines>519</Lines>
  <Paragraphs>145</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Microsoft</Company>
  <LinksUpToDate>false</LinksUpToDate>
  <CharactersWithSpaces>72520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creator>PGNiG</dc:creator>
  <cp:lastModifiedBy>Litwińczuk Mateusz</cp:lastModifiedBy>
  <cp:revision>60</cp:revision>
  <cp:lastPrinted>2018-05-25T12:56:00Z</cp:lastPrinted>
  <dcterms:created xsi:type="dcterms:W3CDTF">2024-10-04T06:14:00Z</dcterms:created>
  <dcterms:modified xsi:type="dcterms:W3CDTF">2025-07-24T05:42:00Z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0x010100689E88A9AD6B0A4EB8282040E624695E</vt:lpwstr>
  </property>
</Properties>
</file>